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0A83B" w14:textId="77777777" w:rsidR="000D2884" w:rsidRPr="00FF4123" w:rsidRDefault="00561C05" w:rsidP="000D2884">
      <w:pPr>
        <w:pStyle w:val="Nzev"/>
        <w:rPr>
          <w:color w:val="auto"/>
        </w:rPr>
      </w:pPr>
      <w:r w:rsidRPr="00FF4123">
        <w:rPr>
          <w:noProof/>
          <w:color w:val="auto"/>
          <w:lang w:eastAsia="cs-CZ"/>
        </w:rPr>
        <mc:AlternateContent>
          <mc:Choice Requires="wps">
            <w:drawing>
              <wp:anchor distT="0" distB="0" distL="114300" distR="114300" simplePos="0" relativeHeight="251660288" behindDoc="0" locked="0" layoutInCell="1" allowOverlap="1" wp14:anchorId="1BD2099B" wp14:editId="63C72DEA">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1715F6" w14:textId="77777777" w:rsidR="000D2884" w:rsidRPr="00321BCC" w:rsidRDefault="000D2884" w:rsidP="000D2884">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BD2099B"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781715F6" w14:textId="77777777" w:rsidR="000D2884" w:rsidRPr="00321BCC" w:rsidRDefault="000D2884" w:rsidP="000D2884">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58240" behindDoc="0" locked="0" layoutInCell="1" allowOverlap="1" wp14:anchorId="6B394318" wp14:editId="0ECFEECD">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755264" w14:textId="77777777" w:rsidR="000D2884" w:rsidRPr="00321BCC" w:rsidRDefault="000D2884" w:rsidP="000D288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B394318"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60755264" w14:textId="77777777" w:rsidR="000D2884" w:rsidRPr="00321BCC" w:rsidRDefault="000D2884" w:rsidP="000D2884">
                      <w:pPr>
                        <w:pStyle w:val="Document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4384" behindDoc="0" locked="0" layoutInCell="1" allowOverlap="1" wp14:anchorId="5A08E458" wp14:editId="222CF4D0">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222632" w14:textId="77777777" w:rsidR="000D2884" w:rsidRPr="00321BCC" w:rsidRDefault="000D2884" w:rsidP="000D2884">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A08E458"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20222632" w14:textId="77777777" w:rsidR="000D2884" w:rsidRPr="00321BCC" w:rsidRDefault="000D2884" w:rsidP="000D2884">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2336" behindDoc="0" locked="0" layoutInCell="1" allowOverlap="1" wp14:anchorId="31B8982B" wp14:editId="11B283D7">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537210" w14:textId="77777777" w:rsidR="000D2884" w:rsidRPr="00321BCC" w:rsidRDefault="000D2884" w:rsidP="000D288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1B8982B"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40537210" w14:textId="77777777" w:rsidR="000D2884" w:rsidRPr="00321BCC" w:rsidRDefault="000D2884" w:rsidP="000D2884">
                      <w:pPr>
                        <w:pStyle w:val="DocumentTitleCzechRadio"/>
                      </w:pPr>
                    </w:p>
                  </w:txbxContent>
                </v:textbox>
                <w10:wrap anchorx="page" anchory="page"/>
              </v:shape>
            </w:pict>
          </mc:Fallback>
        </mc:AlternateContent>
      </w:r>
      <w:r w:rsidRPr="00FF4123">
        <w:rPr>
          <w:noProof/>
          <w:color w:val="auto"/>
          <w:lang w:eastAsia="cs-CZ"/>
        </w:rPr>
        <w:t>KUPNÍ SMLOUVA</w:t>
      </w:r>
    </w:p>
    <w:p w14:paraId="1372A100" w14:textId="77777777" w:rsidR="000D2884" w:rsidRPr="00FF4123" w:rsidRDefault="00561C05" w:rsidP="000D2884">
      <w:pPr>
        <w:jc w:val="center"/>
        <w:rPr>
          <w:b/>
        </w:rPr>
      </w:pPr>
      <w:r w:rsidRPr="00FF4123">
        <w:rPr>
          <w:b/>
        </w:rPr>
        <w:t>č. _CISLO_SMLOUVY_</w:t>
      </w:r>
    </w:p>
    <w:p w14:paraId="2F972E01" w14:textId="77777777" w:rsidR="000D2884" w:rsidRPr="00FF4123" w:rsidRDefault="000D2884" w:rsidP="000D2884">
      <w:pPr>
        <w:widowControl w:val="0"/>
        <w:rPr>
          <w:b/>
          <w:sz w:val="24"/>
          <w:szCs w:val="24"/>
        </w:rPr>
      </w:pPr>
    </w:p>
    <w:p w14:paraId="55CCAE42" w14:textId="77777777" w:rsidR="000D2884" w:rsidRPr="00FF4123" w:rsidRDefault="00561C05" w:rsidP="000D2884">
      <w:pPr>
        <w:pStyle w:val="SubjectName-ContractCzechRadio"/>
        <w:rPr>
          <w:color w:val="auto"/>
        </w:rPr>
      </w:pPr>
      <w:r w:rsidRPr="00FF4123">
        <w:rPr>
          <w:color w:val="auto"/>
        </w:rPr>
        <w:t>Český rozhlas</w:t>
      </w:r>
    </w:p>
    <w:p w14:paraId="28460846" w14:textId="77777777" w:rsidR="000D2884" w:rsidRPr="00FF4123" w:rsidRDefault="00561C05" w:rsidP="000D2884">
      <w:pPr>
        <w:pStyle w:val="SubjectSpecification-ContractCzechRadio"/>
        <w:rPr>
          <w:color w:val="auto"/>
        </w:rPr>
      </w:pPr>
      <w:r w:rsidRPr="00FF4123">
        <w:rPr>
          <w:color w:val="auto"/>
        </w:rPr>
        <w:t>zřízený zákonem č. 484/1991 Sb., o Českém rozhlasu</w:t>
      </w:r>
    </w:p>
    <w:p w14:paraId="21B8274B" w14:textId="77777777" w:rsidR="000D2884" w:rsidRPr="00FF4123" w:rsidRDefault="00561C05" w:rsidP="000D2884">
      <w:pPr>
        <w:pStyle w:val="SubjectSpecification-ContractCzechRadio"/>
        <w:rPr>
          <w:color w:val="auto"/>
        </w:rPr>
      </w:pPr>
      <w:r w:rsidRPr="00FF4123">
        <w:rPr>
          <w:color w:val="auto"/>
        </w:rPr>
        <w:t>nezapisuje se do obchodního rejstříku</w:t>
      </w:r>
    </w:p>
    <w:p w14:paraId="30C83520" w14:textId="77777777" w:rsidR="000D2884" w:rsidRPr="00FF4123" w:rsidRDefault="00561C05" w:rsidP="000D2884">
      <w:pPr>
        <w:pStyle w:val="SubjectSpecification-ContractCzechRadio"/>
        <w:rPr>
          <w:color w:val="auto"/>
        </w:rPr>
      </w:pPr>
      <w:r w:rsidRPr="00FF4123">
        <w:rPr>
          <w:color w:val="auto"/>
        </w:rPr>
        <w:t>se sídlem Vinohradská 12, 120 99 Praha 2</w:t>
      </w:r>
    </w:p>
    <w:p w14:paraId="0BAACE0A" w14:textId="77777777" w:rsidR="000D2884" w:rsidRPr="00FF4123" w:rsidRDefault="00561C05" w:rsidP="000D2884">
      <w:pPr>
        <w:pStyle w:val="SubjectSpecification-ContractCzechRadio"/>
        <w:rPr>
          <w:color w:val="auto"/>
        </w:rPr>
      </w:pPr>
      <w:r w:rsidRPr="00FF4123">
        <w:rPr>
          <w:color w:val="auto"/>
        </w:rPr>
        <w:t>IČ</w:t>
      </w:r>
      <w:r w:rsidR="004B5826">
        <w:rPr>
          <w:color w:val="auto"/>
        </w:rPr>
        <w:t>O</w:t>
      </w:r>
      <w:r w:rsidRPr="00FF4123">
        <w:rPr>
          <w:color w:val="auto"/>
        </w:rPr>
        <w:t xml:space="preserve"> 45245053, DIČ CZ45245053</w:t>
      </w:r>
    </w:p>
    <w:p w14:paraId="32AF1F10" w14:textId="77777777" w:rsidR="000D2884" w:rsidRPr="00FF4123" w:rsidRDefault="00561C05" w:rsidP="000D2884">
      <w:pPr>
        <w:pStyle w:val="SubjectSpecification-ContractCzechRadio"/>
        <w:rPr>
          <w:color w:val="auto"/>
        </w:rPr>
      </w:pPr>
      <w:r w:rsidRPr="00FF4123">
        <w:rPr>
          <w:color w:val="auto"/>
        </w:rPr>
        <w:t>zastoupený</w:t>
      </w:r>
      <w:r w:rsidRPr="0030439B">
        <w:rPr>
          <w:color w:val="auto"/>
        </w:rPr>
        <w:t>: MgA. Jakubem Čížkem, ředitelem Symfonického orchestru Českého rozhlasu</w:t>
      </w:r>
    </w:p>
    <w:p w14:paraId="034782F5" w14:textId="77777777" w:rsidR="000D2884" w:rsidRPr="00FF4123" w:rsidRDefault="00561C05" w:rsidP="000D2884">
      <w:pPr>
        <w:pStyle w:val="SubjectSpecification-ContractCzechRadio"/>
        <w:rPr>
          <w:color w:val="auto"/>
        </w:rPr>
      </w:pPr>
      <w:r w:rsidRPr="00FF4123">
        <w:rPr>
          <w:color w:val="auto"/>
        </w:rPr>
        <w:t>bankovní spojení: Raiffeisenbank a.s., č. ú.: 1001040797/5500</w:t>
      </w:r>
    </w:p>
    <w:p w14:paraId="697791D2" w14:textId="77777777" w:rsidR="000D2884" w:rsidRPr="00FF4123" w:rsidRDefault="00561C05" w:rsidP="000D2884">
      <w:pPr>
        <w:pStyle w:val="SubjectSpecification-ContractCzechRadio"/>
        <w:rPr>
          <w:color w:val="auto"/>
        </w:rPr>
      </w:pPr>
      <w:r w:rsidRPr="00FF4123">
        <w:rPr>
          <w:color w:val="auto"/>
        </w:rPr>
        <w:t xml:space="preserve">zástupce pro věcná jednání: </w:t>
      </w:r>
      <w:r>
        <w:rPr>
          <w:color w:val="auto"/>
        </w:rPr>
        <w:t>Ondřej Kotrč</w:t>
      </w:r>
    </w:p>
    <w:p w14:paraId="2B221490" w14:textId="77777777" w:rsidR="000D2884" w:rsidRPr="00FF4123" w:rsidRDefault="00561C05" w:rsidP="000D2884">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00B3376A">
        <w:rPr>
          <w:color w:val="auto"/>
        </w:rPr>
        <w:tab/>
      </w:r>
      <w:r w:rsidRPr="00FF4123">
        <w:rPr>
          <w:color w:val="auto"/>
        </w:rPr>
        <w:tab/>
      </w:r>
      <w:r w:rsidR="001679C9">
        <w:rPr>
          <w:color w:val="auto"/>
        </w:rPr>
        <w:t xml:space="preserve"> </w:t>
      </w:r>
      <w:r w:rsidRPr="00FF4123">
        <w:rPr>
          <w:color w:val="auto"/>
        </w:rPr>
        <w:t>tel.: +420</w:t>
      </w:r>
      <w:r>
        <w:rPr>
          <w:color w:val="auto"/>
        </w:rPr>
        <w:t> 724 007 216</w:t>
      </w:r>
    </w:p>
    <w:p w14:paraId="557B98AD" w14:textId="77777777" w:rsidR="000D2884" w:rsidRPr="00FF4123" w:rsidRDefault="00561C05" w:rsidP="000D2884">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00B3376A">
        <w:rPr>
          <w:color w:val="auto"/>
        </w:rPr>
        <w:tab/>
      </w:r>
      <w:r w:rsidRPr="00FF4123">
        <w:rPr>
          <w:color w:val="auto"/>
        </w:rPr>
        <w:tab/>
      </w:r>
      <w:r w:rsidR="001679C9">
        <w:rPr>
          <w:color w:val="auto"/>
        </w:rPr>
        <w:t xml:space="preserve"> </w:t>
      </w:r>
      <w:r w:rsidRPr="00FF4123">
        <w:rPr>
          <w:color w:val="auto"/>
        </w:rPr>
        <w:t xml:space="preserve">e-mail: </w:t>
      </w:r>
      <w:r>
        <w:rPr>
          <w:color w:val="auto"/>
        </w:rPr>
        <w:t>ondrej.kotrc</w:t>
      </w:r>
      <w:r w:rsidRPr="00FF4123">
        <w:rPr>
          <w:color w:val="auto"/>
        </w:rPr>
        <w:t>@rozhlas.cz</w:t>
      </w:r>
    </w:p>
    <w:p w14:paraId="019CFFD1" w14:textId="77777777" w:rsidR="000D2884" w:rsidRPr="00FF4123" w:rsidRDefault="000D2884" w:rsidP="000D2884"/>
    <w:p w14:paraId="7F0E95AA" w14:textId="77777777" w:rsidR="000D2884" w:rsidRPr="00FF4123" w:rsidRDefault="00561C05" w:rsidP="000D2884">
      <w:pPr>
        <w:pStyle w:val="SubjectSpecification-ContractCzechRadio"/>
        <w:rPr>
          <w:color w:val="auto"/>
        </w:rPr>
      </w:pPr>
      <w:r w:rsidRPr="00FF4123">
        <w:rPr>
          <w:color w:val="auto"/>
        </w:rPr>
        <w:t>(dále jen jako „</w:t>
      </w:r>
      <w:r w:rsidRPr="00FF4123">
        <w:rPr>
          <w:b/>
          <w:color w:val="auto"/>
        </w:rPr>
        <w:t>kupující</w:t>
      </w:r>
      <w:r w:rsidRPr="00FF4123">
        <w:rPr>
          <w:color w:val="auto"/>
        </w:rPr>
        <w:t>“ nebo „</w:t>
      </w:r>
      <w:r w:rsidRPr="00FF4123">
        <w:rPr>
          <w:b/>
          <w:color w:val="auto"/>
        </w:rPr>
        <w:t>Český rozhlas</w:t>
      </w:r>
      <w:r w:rsidRPr="00FF4123">
        <w:rPr>
          <w:color w:val="auto"/>
        </w:rPr>
        <w:t>“)</w:t>
      </w:r>
    </w:p>
    <w:p w14:paraId="6D90A96C" w14:textId="77777777" w:rsidR="000D2884" w:rsidRPr="00FF4123" w:rsidRDefault="000D2884" w:rsidP="000D2884"/>
    <w:p w14:paraId="61C0739E" w14:textId="77777777" w:rsidR="000D2884" w:rsidRPr="00FF4123" w:rsidRDefault="00561C05" w:rsidP="000D2884">
      <w:r w:rsidRPr="00FF4123">
        <w:t>a</w:t>
      </w:r>
    </w:p>
    <w:p w14:paraId="2F205715" w14:textId="77777777" w:rsidR="000D2884" w:rsidRPr="00FF4123" w:rsidRDefault="000D2884" w:rsidP="000D2884"/>
    <w:p w14:paraId="06B97C93" w14:textId="77777777" w:rsidR="000D2884" w:rsidRPr="00FF4123" w:rsidRDefault="00561C05" w:rsidP="000D2884">
      <w:pPr>
        <w:pStyle w:val="SubjectName-ContractCzechRadio"/>
        <w:rPr>
          <w:rFonts w:cs="Arial"/>
          <w:color w:val="auto"/>
          <w:szCs w:val="20"/>
        </w:rPr>
      </w:pPr>
      <w:r w:rsidRPr="00FF4123">
        <w:rPr>
          <w:rFonts w:cs="Arial"/>
          <w:color w:val="auto"/>
          <w:szCs w:val="20"/>
        </w:rPr>
        <w:t>[</w:t>
      </w:r>
      <w:r w:rsidRPr="00FF4123">
        <w:rPr>
          <w:rFonts w:cs="Arial"/>
          <w:color w:val="auto"/>
          <w:szCs w:val="20"/>
          <w:highlight w:val="yellow"/>
        </w:rPr>
        <w:t xml:space="preserve">DOPLNIT JMÉNO A PŘÍJMENÍ NEBO </w:t>
      </w:r>
      <w:r>
        <w:rPr>
          <w:rFonts w:cs="Arial"/>
          <w:color w:val="auto"/>
          <w:szCs w:val="20"/>
          <w:highlight w:val="yellow"/>
        </w:rPr>
        <w:t>NÁZEV</w:t>
      </w:r>
      <w:r w:rsidRPr="00FF4123">
        <w:rPr>
          <w:rFonts w:cs="Arial"/>
          <w:color w:val="auto"/>
          <w:szCs w:val="20"/>
          <w:highlight w:val="yellow"/>
        </w:rPr>
        <w:t xml:space="preserve"> PRODÁVAJÍCÍHO</w:t>
      </w:r>
      <w:r w:rsidRPr="00FF4123">
        <w:rPr>
          <w:rFonts w:cs="Arial"/>
          <w:color w:val="auto"/>
          <w:szCs w:val="20"/>
        </w:rPr>
        <w:t>]</w:t>
      </w:r>
    </w:p>
    <w:p w14:paraId="14ECD2DF" w14:textId="77777777" w:rsidR="000D2884" w:rsidRPr="00FF4123" w:rsidRDefault="00561C05" w:rsidP="000D2884">
      <w:pPr>
        <w:pStyle w:val="SubjectSpecification-ContractCzechRadio"/>
        <w:rPr>
          <w:color w:val="auto"/>
        </w:rPr>
      </w:pPr>
      <w:r w:rsidRPr="00FF4123">
        <w:rPr>
          <w:rFonts w:cs="Arial"/>
          <w:color w:val="auto"/>
          <w:szCs w:val="20"/>
        </w:rPr>
        <w:t>[</w:t>
      </w:r>
      <w:r w:rsidRPr="00FF4123">
        <w:rPr>
          <w:color w:val="auto"/>
          <w:highlight w:val="yellow"/>
        </w:rPr>
        <w:t>DOPLNIT ZÁPIS DO OBCHODNÍHO REJSTŘÍKU ČI DO JINÉHO REJSTŘÍKU</w:t>
      </w:r>
      <w:r w:rsidRPr="00FF4123">
        <w:rPr>
          <w:rFonts w:cs="Arial"/>
          <w:color w:val="auto"/>
          <w:szCs w:val="20"/>
          <w:highlight w:val="yellow"/>
        </w:rPr>
        <w:t>]</w:t>
      </w:r>
    </w:p>
    <w:p w14:paraId="5C6262B7" w14:textId="77777777" w:rsidR="000D2884" w:rsidRPr="00FF4123" w:rsidRDefault="00561C05" w:rsidP="000D2884">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MÍSTO PODNIKÁNÍ/BYDLIŠTĚ/SÍDLO PRODÁVAJÍCÍHO</w:t>
      </w:r>
      <w:r w:rsidRPr="00FF4123">
        <w:rPr>
          <w:rFonts w:cs="Arial"/>
          <w:color w:val="auto"/>
          <w:szCs w:val="20"/>
        </w:rPr>
        <w:t>]</w:t>
      </w:r>
    </w:p>
    <w:p w14:paraId="4571FF0A" w14:textId="77777777" w:rsidR="000D2884" w:rsidRPr="00FF4123" w:rsidRDefault="00561C05" w:rsidP="000D2884">
      <w:pPr>
        <w:pStyle w:val="SubjectSpecification-ContractCzechRadio"/>
        <w:rPr>
          <w:rFonts w:cs="Arial"/>
          <w:color w:val="auto"/>
          <w:szCs w:val="20"/>
        </w:rPr>
      </w:pPr>
      <w:r w:rsidRPr="00FF4123">
        <w:rPr>
          <w:rFonts w:cs="Arial"/>
          <w:color w:val="auto"/>
          <w:szCs w:val="20"/>
        </w:rPr>
        <w:t>zastoupen</w:t>
      </w:r>
      <w:r w:rsidR="004B5826">
        <w:rPr>
          <w:rFonts w:cs="Arial"/>
          <w:color w:val="auto"/>
          <w:szCs w:val="20"/>
        </w:rPr>
        <w:t>á</w:t>
      </w:r>
      <w:r w:rsidRPr="00FF4123">
        <w:rPr>
          <w:rFonts w:cs="Arial"/>
          <w:color w:val="auto"/>
          <w:szCs w:val="20"/>
        </w:rPr>
        <w:t>: [</w:t>
      </w:r>
      <w:r w:rsidRPr="00FF4123">
        <w:rPr>
          <w:rFonts w:cs="Arial"/>
          <w:color w:val="auto"/>
          <w:szCs w:val="20"/>
          <w:highlight w:val="yellow"/>
        </w:rPr>
        <w:t>V PŘÍPADĚ PRÁVNICKÉ OSOBY DOPLNIT ZÁSTUPCE</w:t>
      </w:r>
      <w:r w:rsidRPr="00FF4123">
        <w:rPr>
          <w:rFonts w:cs="Arial"/>
          <w:color w:val="auto"/>
          <w:szCs w:val="20"/>
        </w:rPr>
        <w:t xml:space="preserve">] </w:t>
      </w:r>
    </w:p>
    <w:p w14:paraId="41520670" w14:textId="77777777" w:rsidR="000D2884" w:rsidRPr="00FF4123" w:rsidRDefault="00561C05" w:rsidP="000D2884">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RČ nebo IČ</w:t>
      </w:r>
      <w:r w:rsidR="004B5826">
        <w:rPr>
          <w:rFonts w:cs="Arial"/>
          <w:color w:val="auto"/>
          <w:szCs w:val="20"/>
          <w:highlight w:val="yellow"/>
        </w:rPr>
        <w:t>O</w:t>
      </w:r>
      <w:r w:rsidRPr="00FF4123">
        <w:rPr>
          <w:rFonts w:cs="Arial"/>
          <w:color w:val="auto"/>
          <w:szCs w:val="20"/>
          <w:highlight w:val="yellow"/>
        </w:rPr>
        <w:t>, DIČ PRODÁVAJÍCÍHO</w:t>
      </w:r>
      <w:r w:rsidRPr="00FF4123">
        <w:rPr>
          <w:rFonts w:cs="Arial"/>
          <w:color w:val="auto"/>
          <w:szCs w:val="20"/>
        </w:rPr>
        <w:t>]</w:t>
      </w:r>
    </w:p>
    <w:p w14:paraId="02CDCE6F" w14:textId="77777777" w:rsidR="000D2884" w:rsidRPr="00FF4123" w:rsidRDefault="00561C05" w:rsidP="000D2884">
      <w:pPr>
        <w:pStyle w:val="SubjectSpecification-ContractCzechRadio"/>
        <w:rPr>
          <w:rFonts w:cs="Arial"/>
          <w:color w:val="auto"/>
          <w:szCs w:val="20"/>
        </w:rPr>
      </w:pPr>
      <w:r w:rsidRPr="00FF4123">
        <w:rPr>
          <w:rFonts w:cs="Arial"/>
          <w:color w:val="auto"/>
          <w:szCs w:val="20"/>
        </w:rPr>
        <w:t>bankovní spojení: [</w:t>
      </w:r>
      <w:r w:rsidRPr="00FF4123">
        <w:rPr>
          <w:rFonts w:cs="Arial"/>
          <w:color w:val="auto"/>
          <w:szCs w:val="20"/>
          <w:highlight w:val="yellow"/>
        </w:rPr>
        <w:t>DOPLNIT</w:t>
      </w:r>
      <w:r w:rsidRPr="00FF4123">
        <w:rPr>
          <w:rFonts w:cs="Arial"/>
          <w:color w:val="auto"/>
          <w:szCs w:val="20"/>
        </w:rPr>
        <w:t>], č. ú.: [</w:t>
      </w:r>
      <w:r w:rsidRPr="00FF4123">
        <w:rPr>
          <w:rFonts w:cs="Arial"/>
          <w:color w:val="auto"/>
          <w:szCs w:val="20"/>
          <w:highlight w:val="yellow"/>
        </w:rPr>
        <w:t>DOPLNIT</w:t>
      </w:r>
      <w:r w:rsidRPr="00FF4123">
        <w:rPr>
          <w:rFonts w:cs="Arial"/>
          <w:color w:val="auto"/>
          <w:szCs w:val="20"/>
        </w:rPr>
        <w:t>]</w:t>
      </w:r>
    </w:p>
    <w:p w14:paraId="2C752056" w14:textId="77777777" w:rsidR="000D2884" w:rsidRPr="00FF4123" w:rsidRDefault="00561C05" w:rsidP="000D2884">
      <w:pPr>
        <w:pStyle w:val="SubjectSpecification-ContractCzechRadio"/>
        <w:rPr>
          <w:color w:val="auto"/>
        </w:rPr>
      </w:pPr>
      <w:r w:rsidRPr="00FF4123">
        <w:rPr>
          <w:color w:val="auto"/>
        </w:rPr>
        <w:t xml:space="preserve">zástupce pro věcná jednání </w:t>
      </w:r>
      <w:r w:rsidRPr="00FF4123">
        <w:rPr>
          <w:color w:val="auto"/>
        </w:rPr>
        <w:tab/>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24665CF0" w14:textId="77777777" w:rsidR="000D2884" w:rsidRPr="00FF4123" w:rsidRDefault="00561C05" w:rsidP="000D2884">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tel.: +420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06081791" w14:textId="77777777" w:rsidR="000D2884" w:rsidRPr="00FF4123" w:rsidRDefault="00561C05" w:rsidP="000D2884">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7F7CC7E0" w14:textId="77777777" w:rsidR="000D2884" w:rsidRPr="00FF4123" w:rsidRDefault="00561C05" w:rsidP="000D2884">
      <w:pPr>
        <w:pStyle w:val="SubjectSpecification-ContractCzechRadio"/>
        <w:rPr>
          <w:color w:val="auto"/>
        </w:rPr>
      </w:pPr>
      <w:r w:rsidRPr="00FF4123">
        <w:rPr>
          <w:color w:val="auto"/>
        </w:rPr>
        <w:t>(dále jen jako „</w:t>
      </w:r>
      <w:r w:rsidRPr="00FF4123">
        <w:rPr>
          <w:b/>
          <w:color w:val="auto"/>
        </w:rPr>
        <w:t>prodávající</w:t>
      </w:r>
      <w:r w:rsidRPr="00FF4123">
        <w:rPr>
          <w:color w:val="auto"/>
        </w:rPr>
        <w:t>“)</w:t>
      </w:r>
    </w:p>
    <w:p w14:paraId="710CD109" w14:textId="77777777" w:rsidR="000D2884" w:rsidRPr="00FF4123" w:rsidRDefault="000D2884" w:rsidP="000D2884">
      <w:pPr>
        <w:pStyle w:val="SubjectSpecification-ContractCzechRadio"/>
        <w:rPr>
          <w:color w:val="auto"/>
        </w:rPr>
      </w:pPr>
    </w:p>
    <w:p w14:paraId="13BC3F6E" w14:textId="77777777" w:rsidR="000D2884" w:rsidRPr="00FF4123" w:rsidRDefault="00561C05" w:rsidP="000D2884">
      <w:pPr>
        <w:pStyle w:val="SubjectSpecification-ContractCzechRadio"/>
        <w:rPr>
          <w:color w:val="auto"/>
        </w:rPr>
      </w:pPr>
      <w:r w:rsidRPr="00FF4123">
        <w:rPr>
          <w:color w:val="auto"/>
        </w:rPr>
        <w:t>(dále společně jen jako „</w:t>
      </w:r>
      <w:r w:rsidRPr="00FF4123">
        <w:rPr>
          <w:b/>
          <w:color w:val="auto"/>
        </w:rPr>
        <w:t>smluvní strany</w:t>
      </w:r>
      <w:r w:rsidRPr="00FF4123">
        <w:rPr>
          <w:color w:val="auto"/>
        </w:rPr>
        <w:t>“)</w:t>
      </w:r>
    </w:p>
    <w:p w14:paraId="37DA2DDC" w14:textId="77777777" w:rsidR="000D2884" w:rsidRPr="00FF4123" w:rsidRDefault="000D2884" w:rsidP="000D2884"/>
    <w:p w14:paraId="481E3507" w14:textId="77777777" w:rsidR="000D2884" w:rsidRPr="00FF4123" w:rsidRDefault="00561C05" w:rsidP="000D2884">
      <w:pPr>
        <w:jc w:val="center"/>
      </w:pPr>
      <w:r w:rsidRPr="00FF4123">
        <w:t>uzavírají v souladu s ustanovením § 2079 a násl. zákona č. 89/2012 Sb., občanský zákoník, ve znění pozdějších předpisů (dále jen „</w:t>
      </w:r>
      <w:r w:rsidRPr="00FF4123">
        <w:rPr>
          <w:b/>
        </w:rPr>
        <w:t>OZ</w:t>
      </w:r>
      <w:r w:rsidRPr="00FF4123">
        <w:t xml:space="preserve">“) v rámci </w:t>
      </w:r>
      <w:r w:rsidR="006967AF" w:rsidRPr="006967AF">
        <w:rPr>
          <w:b/>
        </w:rPr>
        <w:t>části 1</w:t>
      </w:r>
      <w:r w:rsidR="006967AF">
        <w:t xml:space="preserve"> </w:t>
      </w:r>
      <w:r w:rsidRPr="00FF4123">
        <w:t xml:space="preserve">veřejné zakázky č.j. </w:t>
      </w:r>
      <w:r>
        <w:rPr>
          <w:rFonts w:cs="Arial"/>
          <w:b/>
          <w:szCs w:val="20"/>
        </w:rPr>
        <w:t>MR</w:t>
      </w:r>
      <w:r w:rsidR="00ED74B9">
        <w:rPr>
          <w:rFonts w:cs="Arial"/>
          <w:b/>
          <w:szCs w:val="20"/>
        </w:rPr>
        <w:t>29</w:t>
      </w:r>
      <w:r>
        <w:rPr>
          <w:rFonts w:cs="Arial"/>
          <w:b/>
          <w:szCs w:val="20"/>
        </w:rPr>
        <w:t>/202</w:t>
      </w:r>
      <w:r w:rsidR="00ED74B9">
        <w:rPr>
          <w:rFonts w:cs="Arial"/>
          <w:b/>
          <w:szCs w:val="20"/>
        </w:rPr>
        <w:t>5</w:t>
      </w:r>
      <w:r w:rsidRPr="00FF4123">
        <w:rPr>
          <w:rFonts w:cs="Arial"/>
          <w:b/>
          <w:szCs w:val="20"/>
        </w:rPr>
        <w:t xml:space="preserve"> </w:t>
      </w:r>
      <w:r w:rsidR="00ED74B9">
        <w:t>tuto kup</w:t>
      </w:r>
      <w:r w:rsidRPr="00FF4123">
        <w:t>ní smlouvu (dále jen jako „</w:t>
      </w:r>
      <w:r w:rsidRPr="00FF4123">
        <w:rPr>
          <w:b/>
        </w:rPr>
        <w:t>smlouva</w:t>
      </w:r>
      <w:r w:rsidRPr="00FF4123">
        <w:t>“)</w:t>
      </w:r>
    </w:p>
    <w:p w14:paraId="49E51ACB" w14:textId="77777777" w:rsidR="000D2884" w:rsidRPr="00FF4123" w:rsidRDefault="00561C05" w:rsidP="000D2884">
      <w:pPr>
        <w:pStyle w:val="Heading-Number-ContractCzechRadio"/>
        <w:rPr>
          <w:color w:val="auto"/>
        </w:rPr>
      </w:pPr>
      <w:r w:rsidRPr="00FF4123">
        <w:rPr>
          <w:color w:val="auto"/>
        </w:rPr>
        <w:t>Předmět smlouvy</w:t>
      </w:r>
    </w:p>
    <w:p w14:paraId="7541C1FF" w14:textId="1F8D8D8E" w:rsidR="000D2884" w:rsidRPr="00FF4123" w:rsidRDefault="00561C05" w:rsidP="00B372AE">
      <w:pPr>
        <w:pStyle w:val="ListNumber-ContractCzechRadio"/>
        <w:jc w:val="both"/>
      </w:pPr>
      <w:r w:rsidRPr="00A63E04">
        <w:rPr>
          <w:szCs w:val="20"/>
        </w:rPr>
        <w:t xml:space="preserve">Předmětem této smlouvy je </w:t>
      </w:r>
      <w:r w:rsidRPr="00A63E04">
        <w:rPr>
          <w:rFonts w:cs="Arial"/>
          <w:szCs w:val="20"/>
        </w:rPr>
        <w:t>povinnost prodávajícího odevzdat kupujícímu věc</w:t>
      </w:r>
      <w:r w:rsidR="00D42A7F" w:rsidRPr="00A63E04">
        <w:rPr>
          <w:rFonts w:cs="Arial"/>
          <w:szCs w:val="20"/>
        </w:rPr>
        <w:t>i</w:t>
      </w:r>
      <w:r w:rsidRPr="00A63E04">
        <w:rPr>
          <w:rFonts w:cs="Arial"/>
          <w:szCs w:val="20"/>
        </w:rPr>
        <w:t>, kter</w:t>
      </w:r>
      <w:r w:rsidR="00D42A7F" w:rsidRPr="00A63E04">
        <w:rPr>
          <w:rFonts w:cs="Arial"/>
          <w:szCs w:val="20"/>
        </w:rPr>
        <w:t>é</w:t>
      </w:r>
      <w:r w:rsidRPr="00A63E04">
        <w:rPr>
          <w:rFonts w:cs="Arial"/>
          <w:szCs w:val="20"/>
        </w:rPr>
        <w:t xml:space="preserve"> j</w:t>
      </w:r>
      <w:r w:rsidR="00D42A7F" w:rsidRPr="00A63E04">
        <w:rPr>
          <w:rFonts w:cs="Arial"/>
          <w:szCs w:val="20"/>
        </w:rPr>
        <w:t>sou</w:t>
      </w:r>
      <w:r w:rsidRPr="00A63E04">
        <w:rPr>
          <w:rFonts w:cs="Arial"/>
          <w:szCs w:val="20"/>
        </w:rPr>
        <w:t xml:space="preserve"> předmětem koupě –</w:t>
      </w:r>
      <w:r w:rsidRPr="00A63E04">
        <w:rPr>
          <w:rFonts w:cs="Arial"/>
          <w:b/>
          <w:szCs w:val="20"/>
        </w:rPr>
        <w:t xml:space="preserve"> </w:t>
      </w:r>
      <w:r w:rsidR="00ED74B9" w:rsidRPr="00A63E04">
        <w:rPr>
          <w:rFonts w:cs="Arial"/>
          <w:b/>
          <w:szCs w:val="20"/>
        </w:rPr>
        <w:t xml:space="preserve">1 </w:t>
      </w:r>
      <w:r w:rsidR="00911A9E" w:rsidRPr="00A63E04">
        <w:rPr>
          <w:rFonts w:cs="Arial"/>
          <w:b/>
          <w:szCs w:val="20"/>
        </w:rPr>
        <w:t>ks</w:t>
      </w:r>
      <w:r w:rsidR="00ED74B9" w:rsidRPr="00A63E04">
        <w:rPr>
          <w:rFonts w:cs="Arial"/>
          <w:b/>
          <w:szCs w:val="20"/>
        </w:rPr>
        <w:t xml:space="preserve"> hoboj</w:t>
      </w:r>
      <w:r w:rsidR="00911A9E" w:rsidRPr="00A63E04">
        <w:rPr>
          <w:rFonts w:cs="Arial"/>
          <w:b/>
          <w:szCs w:val="20"/>
        </w:rPr>
        <w:t>e</w:t>
      </w:r>
      <w:r w:rsidR="00ED74B9" w:rsidRPr="00A63E04">
        <w:rPr>
          <w:rFonts w:cs="Arial"/>
          <w:b/>
          <w:szCs w:val="20"/>
        </w:rPr>
        <w:t xml:space="preserve"> </w:t>
      </w:r>
      <w:proofErr w:type="spellStart"/>
      <w:r w:rsidR="00ED74B9" w:rsidRPr="00A63E04">
        <w:rPr>
          <w:rFonts w:cs="Arial"/>
          <w:b/>
          <w:szCs w:val="20"/>
        </w:rPr>
        <w:t>Mönnig</w:t>
      </w:r>
      <w:proofErr w:type="spellEnd"/>
      <w:r w:rsidR="00ED74B9" w:rsidRPr="00A63E04">
        <w:rPr>
          <w:rFonts w:cs="Arial"/>
          <w:b/>
          <w:szCs w:val="20"/>
        </w:rPr>
        <w:t xml:space="preserve"> </w:t>
      </w:r>
      <w:proofErr w:type="spellStart"/>
      <w:r w:rsidR="00ED74B9" w:rsidRPr="00A63E04">
        <w:rPr>
          <w:rFonts w:cs="Arial"/>
          <w:b/>
          <w:szCs w:val="20"/>
        </w:rPr>
        <w:t>mod</w:t>
      </w:r>
      <w:proofErr w:type="spellEnd"/>
      <w:r w:rsidR="00ED74B9" w:rsidRPr="00A63E04">
        <w:rPr>
          <w:rFonts w:cs="Arial"/>
          <w:b/>
          <w:szCs w:val="20"/>
        </w:rPr>
        <w:t>. Albrecht Mayer 155 AM včetně příslušenství</w:t>
      </w:r>
      <w:r w:rsidR="00911A9E" w:rsidRPr="00A63E04">
        <w:rPr>
          <w:rFonts w:cs="Arial"/>
          <w:b/>
          <w:szCs w:val="20"/>
        </w:rPr>
        <w:t>,</w:t>
      </w:r>
      <w:r w:rsidR="00ED74B9" w:rsidRPr="00A63E04">
        <w:rPr>
          <w:rFonts w:cs="Arial"/>
          <w:b/>
          <w:szCs w:val="20"/>
        </w:rPr>
        <w:t xml:space="preserve"> 1 </w:t>
      </w:r>
      <w:r w:rsidR="00911A9E" w:rsidRPr="00A63E04">
        <w:rPr>
          <w:rFonts w:cs="Arial"/>
          <w:b/>
          <w:szCs w:val="20"/>
        </w:rPr>
        <w:t>ks</w:t>
      </w:r>
      <w:r w:rsidR="00ED74B9" w:rsidRPr="00A63E04">
        <w:rPr>
          <w:rFonts w:cs="Arial"/>
          <w:b/>
          <w:szCs w:val="20"/>
        </w:rPr>
        <w:t xml:space="preserve"> A klarinet</w:t>
      </w:r>
      <w:r w:rsidR="00911A9E" w:rsidRPr="00A63E04">
        <w:rPr>
          <w:rFonts w:cs="Arial"/>
          <w:b/>
          <w:szCs w:val="20"/>
        </w:rPr>
        <w:t>u</w:t>
      </w:r>
      <w:r w:rsidR="00ED74B9" w:rsidRPr="00A63E04">
        <w:rPr>
          <w:rFonts w:cs="Arial"/>
          <w:b/>
          <w:szCs w:val="20"/>
        </w:rPr>
        <w:t xml:space="preserve"> </w:t>
      </w:r>
      <w:r w:rsidR="00ED74B9" w:rsidRPr="00A63E04">
        <w:rPr>
          <w:rFonts w:cs="Arial"/>
          <w:b/>
          <w:bCs/>
          <w:color w:val="000000"/>
          <w:szCs w:val="20"/>
        </w:rPr>
        <w:t xml:space="preserve">F. Arthur Uebel model A Plateau GSP včetně příslušenství a </w:t>
      </w:r>
      <w:r w:rsidR="00ED74B9" w:rsidRPr="00A63E04">
        <w:rPr>
          <w:rFonts w:cs="Arial"/>
          <w:b/>
          <w:szCs w:val="20"/>
        </w:rPr>
        <w:t xml:space="preserve">1 </w:t>
      </w:r>
      <w:r w:rsidR="00911A9E" w:rsidRPr="00A63E04">
        <w:rPr>
          <w:rFonts w:cs="Arial"/>
          <w:b/>
          <w:szCs w:val="20"/>
        </w:rPr>
        <w:t>ks</w:t>
      </w:r>
      <w:r w:rsidR="00ED74B9" w:rsidRPr="00A63E04">
        <w:rPr>
          <w:rFonts w:cs="Arial"/>
          <w:b/>
          <w:szCs w:val="20"/>
        </w:rPr>
        <w:t xml:space="preserve"> bass klarinet</w:t>
      </w:r>
      <w:r w:rsidR="00911A9E" w:rsidRPr="00A63E04">
        <w:rPr>
          <w:rFonts w:cs="Arial"/>
          <w:b/>
          <w:szCs w:val="20"/>
        </w:rPr>
        <w:t>u</w:t>
      </w:r>
      <w:r w:rsidR="00ED74B9" w:rsidRPr="00A63E04">
        <w:rPr>
          <w:rFonts w:cs="Arial"/>
          <w:b/>
          <w:szCs w:val="20"/>
        </w:rPr>
        <w:t xml:space="preserve"> </w:t>
      </w:r>
      <w:proofErr w:type="spellStart"/>
      <w:r w:rsidR="00ED74B9" w:rsidRPr="00A63E04">
        <w:rPr>
          <w:rFonts w:cs="Arial"/>
          <w:b/>
          <w:szCs w:val="20"/>
        </w:rPr>
        <w:t>Selmer</w:t>
      </w:r>
      <w:proofErr w:type="spellEnd"/>
      <w:r w:rsidR="00ED74B9" w:rsidRPr="00A63E04">
        <w:rPr>
          <w:rFonts w:cs="Arial"/>
          <w:b/>
          <w:szCs w:val="20"/>
        </w:rPr>
        <w:t xml:space="preserve"> </w:t>
      </w:r>
      <w:proofErr w:type="spellStart"/>
      <w:r w:rsidR="00ED74B9" w:rsidRPr="00A63E04">
        <w:rPr>
          <w:rFonts w:cs="Arial"/>
          <w:b/>
          <w:szCs w:val="20"/>
        </w:rPr>
        <w:t>Privilege</w:t>
      </w:r>
      <w:proofErr w:type="spellEnd"/>
      <w:r w:rsidR="00ED74B9" w:rsidRPr="00A63E04">
        <w:rPr>
          <w:rFonts w:cs="Arial"/>
          <w:b/>
          <w:szCs w:val="20"/>
        </w:rPr>
        <w:t xml:space="preserve"> včetně příslušenství </w:t>
      </w:r>
      <w:r w:rsidRPr="00A63E04">
        <w:rPr>
          <w:rFonts w:cs="Arial"/>
          <w:szCs w:val="20"/>
        </w:rPr>
        <w:t xml:space="preserve">(dále </w:t>
      </w:r>
      <w:r w:rsidR="00911A9E" w:rsidRPr="00A63E04">
        <w:rPr>
          <w:rFonts w:cs="Arial"/>
          <w:szCs w:val="20"/>
        </w:rPr>
        <w:t xml:space="preserve">vše </w:t>
      </w:r>
      <w:r w:rsidR="00B3376A" w:rsidRPr="00A63E04">
        <w:rPr>
          <w:rFonts w:cs="Arial"/>
          <w:szCs w:val="20"/>
        </w:rPr>
        <w:t xml:space="preserve">společně </w:t>
      </w:r>
      <w:r w:rsidRPr="00A63E04">
        <w:rPr>
          <w:rFonts w:cs="Arial"/>
          <w:szCs w:val="20"/>
        </w:rPr>
        <w:t>jako „</w:t>
      </w:r>
      <w:r w:rsidRPr="00A63E04">
        <w:rPr>
          <w:rFonts w:cs="Arial"/>
          <w:b/>
          <w:szCs w:val="20"/>
        </w:rPr>
        <w:t>zboží</w:t>
      </w:r>
      <w:r w:rsidRPr="00A63E04">
        <w:rPr>
          <w:rFonts w:cs="Arial"/>
          <w:szCs w:val="20"/>
        </w:rPr>
        <w:t>“)</w:t>
      </w:r>
      <w:r w:rsidR="004B5826" w:rsidRPr="00A63E04">
        <w:rPr>
          <w:rFonts w:cs="Arial"/>
          <w:szCs w:val="20"/>
        </w:rPr>
        <w:t>,</w:t>
      </w:r>
      <w:r w:rsidRPr="00A63E04">
        <w:rPr>
          <w:rFonts w:cs="Arial"/>
          <w:szCs w:val="20"/>
        </w:rPr>
        <w:t xml:space="preserve"> blíže specifikované v příloze č. 1 té</w:t>
      </w:r>
      <w:r w:rsidR="00ED74B9" w:rsidRPr="00A63E04">
        <w:rPr>
          <w:rFonts w:cs="Arial"/>
          <w:szCs w:val="20"/>
        </w:rPr>
        <w:t>to smlouvy a umožnit kupujícímu</w:t>
      </w:r>
      <w:r w:rsidR="00ED74B9" w:rsidRPr="00A63E04">
        <w:rPr>
          <w:szCs w:val="20"/>
        </w:rPr>
        <w:t xml:space="preserve"> </w:t>
      </w:r>
      <w:r w:rsidRPr="00A63E04">
        <w:rPr>
          <w:szCs w:val="20"/>
        </w:rPr>
        <w:t>nabýt</w:t>
      </w:r>
      <w:r w:rsidRPr="00FF4123">
        <w:t xml:space="preserve"> vlastnické právo ke zboží na straně jedné a povinnost kupujícího zboží převzít a zaplatit prodávajícímu kupní cenu na straně druhé</w:t>
      </w:r>
      <w:r w:rsidRPr="00911A9E">
        <w:rPr>
          <w:rFonts w:cs="Arial"/>
        </w:rPr>
        <w:t>;</w:t>
      </w:r>
      <w:r w:rsidRPr="00FF4123">
        <w:t xml:space="preserve"> to vše dle podmínek stanovených touto smlouvou. </w:t>
      </w:r>
    </w:p>
    <w:p w14:paraId="76BC552F" w14:textId="77777777" w:rsidR="000D2884" w:rsidRPr="00FF4123" w:rsidRDefault="00561C05" w:rsidP="000D2884">
      <w:pPr>
        <w:pStyle w:val="Heading-Number-ContractCzechRadio"/>
        <w:rPr>
          <w:color w:val="auto"/>
        </w:rPr>
      </w:pPr>
      <w:r w:rsidRPr="00FF4123">
        <w:rPr>
          <w:color w:val="auto"/>
        </w:rPr>
        <w:t>Místo a doba plnění</w:t>
      </w:r>
    </w:p>
    <w:p w14:paraId="321CEE87" w14:textId="77777777" w:rsidR="000D2884" w:rsidRPr="00FF4123" w:rsidRDefault="00561C05" w:rsidP="000D2884">
      <w:pPr>
        <w:pStyle w:val="ListNumber-ContractCzechRadio"/>
        <w:jc w:val="both"/>
      </w:pPr>
      <w:r w:rsidRPr="00FF4123">
        <w:t xml:space="preserve">Místem plnění a odevzdání zboží </w:t>
      </w:r>
      <w:r w:rsidRPr="0030439B">
        <w:t xml:space="preserve">je </w:t>
      </w:r>
      <w:r w:rsidRPr="0030439B">
        <w:rPr>
          <w:rFonts w:cs="Arial"/>
          <w:szCs w:val="20"/>
        </w:rPr>
        <w:t>sídlo kupujícího</w:t>
      </w:r>
      <w:r w:rsidR="00911A9E">
        <w:rPr>
          <w:rFonts w:cs="Arial"/>
          <w:szCs w:val="20"/>
        </w:rPr>
        <w:t>.</w:t>
      </w:r>
    </w:p>
    <w:p w14:paraId="1AF76DAA" w14:textId="77777777" w:rsidR="000D2884" w:rsidRPr="00FF4123" w:rsidRDefault="00561C05" w:rsidP="000D2884">
      <w:pPr>
        <w:pStyle w:val="ListNumber-ContractCzechRadio"/>
        <w:jc w:val="both"/>
      </w:pPr>
      <w:r w:rsidRPr="00FF4123">
        <w:lastRenderedPageBreak/>
        <w:t xml:space="preserve">Prodávající se zavazuje odevzdat zboží v místě plnění na vlastní náklad nejpozději do </w:t>
      </w:r>
      <w:r w:rsidR="00D42A7F">
        <w:rPr>
          <w:rFonts w:cs="Arial"/>
          <w:szCs w:val="20"/>
        </w:rPr>
        <w:t>2</w:t>
      </w:r>
      <w:r w:rsidRPr="006A30B6">
        <w:rPr>
          <w:rFonts w:cs="Arial"/>
          <w:szCs w:val="20"/>
        </w:rPr>
        <w:t xml:space="preserve"> týdnů od </w:t>
      </w:r>
      <w:r w:rsidR="00D42A7F">
        <w:rPr>
          <w:rFonts w:cs="Arial"/>
          <w:szCs w:val="20"/>
        </w:rPr>
        <w:t>účinnosti</w:t>
      </w:r>
      <w:r w:rsidR="00D42A7F" w:rsidRPr="006A30B6">
        <w:rPr>
          <w:rFonts w:cs="Arial"/>
          <w:szCs w:val="20"/>
        </w:rPr>
        <w:t xml:space="preserve"> </w:t>
      </w:r>
      <w:r w:rsidRPr="006A30B6">
        <w:rPr>
          <w:rFonts w:cs="Arial"/>
          <w:szCs w:val="20"/>
        </w:rPr>
        <w:t>smlouvy</w:t>
      </w:r>
      <w:r w:rsidR="00D42A7F">
        <w:rPr>
          <w:rFonts w:cs="Arial"/>
          <w:szCs w:val="20"/>
        </w:rPr>
        <w:t>.</w:t>
      </w:r>
      <w:r w:rsidRPr="00FF4123">
        <w:rPr>
          <w:rFonts w:cs="Arial"/>
          <w:szCs w:val="20"/>
        </w:rPr>
        <w:t xml:space="preserve"> </w:t>
      </w:r>
      <w:r w:rsidRPr="00FF4123">
        <w:t xml:space="preserve">Prodávající je povinen odevzdání zboží oznámit kupujícímu nejméně 3 pracovní dny předem na e-mail zástupce pro věcná jednání kupujícího dle této smlouvy. </w:t>
      </w:r>
    </w:p>
    <w:p w14:paraId="2136C436" w14:textId="77777777" w:rsidR="000D2884" w:rsidRPr="00FF4123" w:rsidRDefault="00561C05" w:rsidP="000D2884">
      <w:pPr>
        <w:pStyle w:val="Heading-Number-ContractCzechRadio"/>
        <w:rPr>
          <w:color w:val="auto"/>
        </w:rPr>
      </w:pPr>
      <w:r w:rsidRPr="00FF4123">
        <w:rPr>
          <w:color w:val="auto"/>
        </w:rPr>
        <w:t>Cena zboží a platební podmínky</w:t>
      </w:r>
    </w:p>
    <w:p w14:paraId="4D1220F6" w14:textId="1026B574" w:rsidR="000D2884" w:rsidRPr="00FF4123" w:rsidRDefault="00561C05" w:rsidP="000D2884">
      <w:pPr>
        <w:pStyle w:val="ListNumber-ContractCzechRadio"/>
        <w:jc w:val="both"/>
      </w:pPr>
      <w:r w:rsidRPr="00FF4123">
        <w:t>Celková cena zboží je dána nabídkou prodávajícího ve veřejné zakázce č.j.</w:t>
      </w:r>
      <w:r w:rsidRPr="00FF4123">
        <w:rPr>
          <w:rFonts w:cs="Arial"/>
          <w:b/>
          <w:szCs w:val="20"/>
        </w:rPr>
        <w:t xml:space="preserve"> </w:t>
      </w:r>
      <w:r>
        <w:rPr>
          <w:rFonts w:cs="Arial"/>
          <w:b/>
          <w:szCs w:val="20"/>
        </w:rPr>
        <w:t>MR</w:t>
      </w:r>
      <w:r w:rsidR="00F03B99">
        <w:rPr>
          <w:rFonts w:cs="Arial"/>
          <w:b/>
          <w:szCs w:val="20"/>
        </w:rPr>
        <w:t>29</w:t>
      </w:r>
      <w:r>
        <w:rPr>
          <w:rFonts w:cs="Arial"/>
          <w:b/>
          <w:szCs w:val="20"/>
        </w:rPr>
        <w:t>/202</w:t>
      </w:r>
      <w:r w:rsidR="00F03B99">
        <w:rPr>
          <w:rFonts w:cs="Arial"/>
          <w:b/>
          <w:szCs w:val="20"/>
        </w:rPr>
        <w:t>5</w:t>
      </w:r>
      <w:r>
        <w:rPr>
          <w:rFonts w:cs="Arial"/>
          <w:b/>
          <w:szCs w:val="20"/>
        </w:rPr>
        <w:t xml:space="preserve"> </w:t>
      </w:r>
      <w:r w:rsidRPr="00FF4123">
        <w:t xml:space="preserve">a činí </w:t>
      </w:r>
      <w:r w:rsidRPr="00FF4123">
        <w:rPr>
          <w:rFonts w:cs="Arial"/>
          <w:b/>
          <w:szCs w:val="20"/>
        </w:rPr>
        <w:t>[</w:t>
      </w:r>
      <w:r w:rsidRPr="00FF4123">
        <w:rPr>
          <w:rFonts w:cs="Arial"/>
          <w:b/>
          <w:szCs w:val="20"/>
          <w:highlight w:val="yellow"/>
        </w:rPr>
        <w:t>DOPLNIT</w:t>
      </w:r>
      <w:proofErr w:type="gramStart"/>
      <w:r w:rsidRPr="00FF4123">
        <w:rPr>
          <w:rFonts w:cs="Arial"/>
          <w:b/>
          <w:szCs w:val="20"/>
        </w:rPr>
        <w:t>],-</w:t>
      </w:r>
      <w:proofErr w:type="gramEnd"/>
      <w:r w:rsidRPr="00FF4123">
        <w:rPr>
          <w:rFonts w:cs="Arial"/>
          <w:b/>
          <w:szCs w:val="20"/>
        </w:rPr>
        <w:t xml:space="preserve"> </w:t>
      </w:r>
      <w:r w:rsidRPr="00FF4123">
        <w:rPr>
          <w:b/>
        </w:rPr>
        <w:t>Kč</w:t>
      </w:r>
      <w:r w:rsidRPr="00FF4123">
        <w:t xml:space="preserve"> (slovy: </w:t>
      </w:r>
      <w:r w:rsidRPr="00FF4123">
        <w:rPr>
          <w:rFonts w:cs="Arial"/>
          <w:szCs w:val="20"/>
        </w:rPr>
        <w:t>[</w:t>
      </w:r>
      <w:r w:rsidRPr="00FF4123">
        <w:rPr>
          <w:rFonts w:cs="Arial"/>
          <w:szCs w:val="20"/>
          <w:highlight w:val="yellow"/>
        </w:rPr>
        <w:t>DOPLNIT</w:t>
      </w:r>
      <w:r w:rsidRPr="00FF4123">
        <w:rPr>
          <w:rFonts w:cs="Arial"/>
          <w:szCs w:val="20"/>
        </w:rPr>
        <w:t xml:space="preserve">] </w:t>
      </w:r>
      <w:r w:rsidRPr="00FF4123">
        <w:t xml:space="preserve">korun českých) bez DPH. </w:t>
      </w:r>
      <w:r w:rsidR="00911A9E">
        <w:t>Režim DPH bude uplatněn v souladu se zákonem č. 235/2004 Sb., o dani z přidané hodnoty, ve znění pozdějších předpisů (dále jen „</w:t>
      </w:r>
      <w:r w:rsidR="00911A9E">
        <w:rPr>
          <w:b/>
        </w:rPr>
        <w:t>ZDPH</w:t>
      </w:r>
      <w:r w:rsidR="00911A9E">
        <w:t>“). Rozpis ceny je uveden v příloze této smlouvy.</w:t>
      </w:r>
    </w:p>
    <w:p w14:paraId="4B8752EF" w14:textId="77777777" w:rsidR="000D2884" w:rsidRPr="00FF4123" w:rsidRDefault="00561C05" w:rsidP="000D2884">
      <w:pPr>
        <w:pStyle w:val="ListNumber-ContractCzechRadio"/>
        <w:jc w:val="both"/>
      </w:pPr>
      <w:r w:rsidRPr="00FF4123">
        <w:t>Cena dle předchozího odstavce je konečná a zahrnuje veškeré náklady prodávajícího související s odevzdáním zboží dle této smlouvy (např. doprava zboží do místa odevzdání, zabalení zboží).</w:t>
      </w:r>
    </w:p>
    <w:p w14:paraId="2185854D" w14:textId="77777777" w:rsidR="000D2884" w:rsidRPr="00FF4123" w:rsidRDefault="00561C05" w:rsidP="000D2884">
      <w:pPr>
        <w:pStyle w:val="ListNumber-ContractCzechRadio"/>
        <w:jc w:val="both"/>
      </w:pPr>
      <w:r w:rsidRPr="00FF4123">
        <w:t>Úhrada ceny bude provedena po odevzdání zboží kupujícímu na základě daňového dokladu (dále jen „</w:t>
      </w:r>
      <w:r w:rsidRPr="00FF4123">
        <w:rPr>
          <w:b/>
        </w:rPr>
        <w:t>faktura</w:t>
      </w:r>
      <w:r w:rsidRPr="00FF4123">
        <w:t xml:space="preserve">“). Prodávající má právo na zaplacení ceny okamžikem řádného splnění svého závazku, tedy okamžikem odevzdání veškerého zboží kupujícímu dle této smlouvy. </w:t>
      </w:r>
    </w:p>
    <w:p w14:paraId="1A5792B9" w14:textId="77777777" w:rsidR="000D2884" w:rsidRPr="00B372AE" w:rsidRDefault="00561C05" w:rsidP="00170802">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ascii="Times New Roman" w:hAnsi="Times New Roman" w:cs="Times New Roman"/>
          <w:sz w:val="24"/>
          <w:szCs w:val="24"/>
          <w:lang w:eastAsia="cs-CZ"/>
        </w:rPr>
      </w:pPr>
      <w:r w:rsidRPr="00FF4123">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r w:rsidR="00C05CB9">
        <w:t xml:space="preserve">Využije-li prodávající možnost zaslat kupujícímu fakturu elektronickou poštou, je povinen ji zaslat v PDF formátu ze své e-mailové adresy na e-mailovou adresu kupujícího </w:t>
      </w:r>
      <w:hyperlink r:id="rId8" w:history="1">
        <w:r w:rsidR="00C05CB9" w:rsidRPr="00C05CB9">
          <w:rPr>
            <w:rStyle w:val="Hypertextovodkaz"/>
            <w:b/>
          </w:rPr>
          <w:t>fakturace@rozhlas.cz</w:t>
        </w:r>
      </w:hyperlink>
      <w:r w:rsidR="00C05CB9">
        <w:t xml:space="preserve"> a v kopii na e-mailovou adresu zástupce kupujícího pro věcná jednání dle této smlouvy. Za den doručení faktury se v takovém případě považuje den jejího doručení do uvedených e-mailových schránek kupujícího.</w:t>
      </w:r>
      <w:r w:rsidR="00C05CB9" w:rsidRPr="00C05CB9">
        <w:rPr>
          <w:rFonts w:ascii="Times New Roman" w:hAnsi="Times New Roman" w:cs="Times New Roman"/>
          <w:sz w:val="24"/>
          <w:szCs w:val="24"/>
          <w:lang w:eastAsia="cs-CZ"/>
        </w:rPr>
        <w:t xml:space="preserve"> </w:t>
      </w:r>
    </w:p>
    <w:p w14:paraId="2CA47C14" w14:textId="565B3989" w:rsidR="000D2884" w:rsidRPr="00FF4123" w:rsidRDefault="00561C05" w:rsidP="000D2884">
      <w:pPr>
        <w:pStyle w:val="ListNumber-ContractCzechRadio"/>
        <w:jc w:val="both"/>
      </w:pPr>
      <w:r w:rsidRPr="00FF4123">
        <w:t xml:space="preserve">Faktura musí mít veškeré náležitosti dle platných právních předpisů a její součástí musí být kopie </w:t>
      </w:r>
      <w:r w:rsidR="00C05CB9">
        <w:t xml:space="preserve">akceptačního </w:t>
      </w:r>
      <w:r w:rsidRPr="00FF4123">
        <w:t>protokolu podepsaného oběma smluvními stranami. V případě, že faktura neobsahuje tyto náležitosti nebo obsahuje nesprávné údaje, je kupující oprávněn fakturu vrátit prodávajícímu a ten je povinen vystavit fakturu novou nebo ji opravit. Po tuto dobu doba splatnosti neběží a začíná plynout až okamžikem doručení nové nebo opravené faktury kupujícímu.</w:t>
      </w:r>
    </w:p>
    <w:p w14:paraId="3D38DFEF" w14:textId="4DE1FE40" w:rsidR="000D2884" w:rsidRPr="00FF4123" w:rsidRDefault="00561C05" w:rsidP="000D2884">
      <w:pPr>
        <w:pStyle w:val="ListNumber-ContractCzechRadio"/>
        <w:jc w:val="both"/>
      </w:pPr>
      <w:r w:rsidRPr="00FF4123">
        <w:t xml:space="preserve">Poskytovatel zdanitelného plnění prohlašuje, že není v souladu s § </w:t>
      </w:r>
      <w:proofErr w:type="gramStart"/>
      <w:r w:rsidRPr="00FF4123">
        <w:t>106a</w:t>
      </w:r>
      <w:proofErr w:type="gramEnd"/>
      <w:r w:rsidRPr="00FF4123">
        <w:t xml:space="preserve"> </w:t>
      </w:r>
      <w:r w:rsidRPr="00170802">
        <w:t>ZDPH</w:t>
      </w:r>
      <w:r w:rsidRPr="00FF4123">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38C11C3F" w14:textId="77777777" w:rsidR="000D2884" w:rsidRPr="00FF4123" w:rsidRDefault="00561C05" w:rsidP="000D2884">
      <w:pPr>
        <w:pStyle w:val="Heading-Number-ContractCzechRadio"/>
        <w:rPr>
          <w:color w:val="auto"/>
        </w:rPr>
      </w:pPr>
      <w:r w:rsidRPr="00FF4123">
        <w:rPr>
          <w:color w:val="auto"/>
        </w:rPr>
        <w:t>Odevzdání a převzetí zboží</w:t>
      </w:r>
    </w:p>
    <w:p w14:paraId="63656E42" w14:textId="04BB28E5" w:rsidR="000D2884" w:rsidRDefault="00561C05" w:rsidP="000D2884">
      <w:pPr>
        <w:pStyle w:val="ListNumber-ContractCzechRadio"/>
        <w:jc w:val="both"/>
      </w:pPr>
      <w:r w:rsidRPr="00FF4123">
        <w:t xml:space="preserve">Smluvní strany potvrdí odevzdání zboží v ujednaném množství, jakosti a provedení podpisem </w:t>
      </w:r>
      <w:r w:rsidR="00C05CB9">
        <w:t xml:space="preserve">akceptačního </w:t>
      </w:r>
      <w:r w:rsidRPr="00FF4123">
        <w:t>protokolu (dále jen „</w:t>
      </w:r>
      <w:r w:rsidRPr="00FF4123">
        <w:rPr>
          <w:b/>
        </w:rPr>
        <w:t>protokol o odevzdání</w:t>
      </w:r>
      <w:r w:rsidRPr="00FF4123">
        <w:t xml:space="preserve">“), jehož kopie musí být součástí faktury. Kupující je oprávněn odmítnout převzetí zboží (či jednotlivého kusu), které není v souladu s touto smlouvou. V takovém případě smluvní strany sepíší </w:t>
      </w:r>
      <w:r w:rsidR="00C05CB9">
        <w:t xml:space="preserve">akceptační </w:t>
      </w:r>
      <w:r w:rsidRPr="00FF4123">
        <w:t>protokol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p>
    <w:p w14:paraId="4543BDDB" w14:textId="77777777" w:rsidR="00C05CB9" w:rsidRPr="00FF4123" w:rsidRDefault="00C05CB9" w:rsidP="00C05CB9">
      <w:pPr>
        <w:pStyle w:val="ListNumber-ContractCzechRadio"/>
        <w:jc w:val="both"/>
      </w:pPr>
      <w:r w:rsidRPr="00FF4123">
        <w:lastRenderedPageBreak/>
        <w:t xml:space="preserve">Odevzdáním zboží je současné splnění následujících podmínek: </w:t>
      </w:r>
    </w:p>
    <w:p w14:paraId="52D75944" w14:textId="77777777" w:rsidR="00C05CB9" w:rsidRPr="00FF4123" w:rsidRDefault="00C05CB9" w:rsidP="00C05CB9">
      <w:pPr>
        <w:pStyle w:val="ListLetter-ContractCzechRadio"/>
        <w:jc w:val="both"/>
      </w:pPr>
      <w:r w:rsidRPr="00FF4123">
        <w:t>umožnění kupujícímu nakládat se zbožím v místě plnění podle této smlouvy;</w:t>
      </w:r>
    </w:p>
    <w:p w14:paraId="2A887652" w14:textId="77777777" w:rsidR="00C05CB9" w:rsidRPr="00FF4123" w:rsidRDefault="00C05CB9" w:rsidP="00C05CB9">
      <w:pPr>
        <w:pStyle w:val="ListLetter-ContractCzechRadio"/>
        <w:jc w:val="both"/>
      </w:pPr>
      <w:r w:rsidRPr="00FF4123">
        <w:t>faktické předání zboží kupujícímu (vč. kompletní dokumentace ke zboží);</w:t>
      </w:r>
    </w:p>
    <w:p w14:paraId="5CC3EEC5" w14:textId="4A96D027" w:rsidR="00C05CB9" w:rsidRDefault="00C05CB9" w:rsidP="00170802">
      <w:pPr>
        <w:pStyle w:val="ListLetter-ContractCzechRadio"/>
        <w:jc w:val="both"/>
      </w:pPr>
      <w:r w:rsidRPr="00FF4123">
        <w:t xml:space="preserve">podpis </w:t>
      </w:r>
      <w:r>
        <w:t xml:space="preserve">akceptačního </w:t>
      </w:r>
      <w:r w:rsidRPr="00FF4123">
        <w:t>protokolu</w:t>
      </w:r>
      <w:r>
        <w:t xml:space="preserve"> oběma smluvními stranami</w:t>
      </w:r>
      <w:r w:rsidRPr="00FF4123">
        <w:t>.</w:t>
      </w:r>
    </w:p>
    <w:p w14:paraId="63ABEEF4" w14:textId="77777777" w:rsidR="00C05CB9" w:rsidRPr="00FF4123" w:rsidRDefault="00C05CB9" w:rsidP="00C05CB9">
      <w:pPr>
        <w:pStyle w:val="Heading-Number-ContractCzechRadio"/>
        <w:rPr>
          <w:color w:val="auto"/>
        </w:rPr>
      </w:pPr>
      <w:r w:rsidRPr="00FF4123">
        <w:rPr>
          <w:color w:val="auto"/>
        </w:rPr>
        <w:t>Vlastnické právo, přechod nebezpečí škody</w:t>
      </w:r>
    </w:p>
    <w:p w14:paraId="55FAFC5A" w14:textId="77777777" w:rsidR="00C05CB9" w:rsidRDefault="00C05CB9" w:rsidP="00C05CB9">
      <w:pPr>
        <w:pStyle w:val="ListNumber-ContractCzechRadio"/>
        <w:jc w:val="both"/>
      </w:pPr>
      <w:r>
        <w:t>Smluvní strany se dohodly na tom, že k převodu vlastnického práva ke zboží dochází z prodávajícího na kupujícího okamžikem odevzdání zboží kupujícímu (tj. zástupci pro věcná jednání dle této smlouvy nebo jiné prokazatelně kupujícím pověřené osobě). Současně s nabytím vlastnického práva přechází z prodávajícího na kupujícího nebezpečí škody na zboží.</w:t>
      </w:r>
    </w:p>
    <w:p w14:paraId="18AFF040" w14:textId="77777777" w:rsidR="00C05CB9" w:rsidRPr="00FF4123" w:rsidRDefault="00C05CB9" w:rsidP="00B372AE">
      <w:pPr>
        <w:pStyle w:val="ListNumber-ContractCzechRadio"/>
        <w:numPr>
          <w:ilvl w:val="0"/>
          <w:numId w:val="0"/>
        </w:numPr>
        <w:ind w:left="312"/>
        <w:jc w:val="both"/>
      </w:pPr>
    </w:p>
    <w:p w14:paraId="30A07BC7" w14:textId="77777777" w:rsidR="000D2884" w:rsidRPr="00FF4123" w:rsidRDefault="00561C05" w:rsidP="000D2884">
      <w:pPr>
        <w:pStyle w:val="Heading-Number-ContractCzechRadio"/>
        <w:rPr>
          <w:color w:val="auto"/>
        </w:rPr>
      </w:pPr>
      <w:r w:rsidRPr="00FF4123">
        <w:rPr>
          <w:color w:val="auto"/>
        </w:rPr>
        <w:t>Jakost zboží a záruka</w:t>
      </w:r>
    </w:p>
    <w:p w14:paraId="17B9416F" w14:textId="77777777" w:rsidR="000D2884" w:rsidRPr="00FF4123" w:rsidRDefault="00561C05" w:rsidP="000D2884">
      <w:pPr>
        <w:pStyle w:val="ListNumber-ContractCzechRadio"/>
        <w:jc w:val="both"/>
      </w:pPr>
      <w:r w:rsidRPr="00FF4123">
        <w:t>Prodávající prohlašuje, že odevzdané zboží je nové, nepoužívané, bez faktických a právních vad a odpovídá této smlouvě a platným právním předpisům.</w:t>
      </w:r>
    </w:p>
    <w:p w14:paraId="39100562" w14:textId="51849E25" w:rsidR="000D2884" w:rsidRPr="00FF4123" w:rsidRDefault="00561C05" w:rsidP="000D2884">
      <w:pPr>
        <w:pStyle w:val="ListNumber-ContractCzechRadio"/>
        <w:jc w:val="both"/>
      </w:pPr>
      <w:r w:rsidRPr="00FF4123">
        <w:t xml:space="preserve">Prodávající poskytuje na zboží záruku za jakost v délce </w:t>
      </w:r>
      <w:r w:rsidRPr="00B372AE">
        <w:rPr>
          <w:rFonts w:cs="Arial"/>
          <w:b/>
          <w:szCs w:val="20"/>
        </w:rPr>
        <w:t>36</w:t>
      </w:r>
      <w:r w:rsidRPr="00B372AE">
        <w:rPr>
          <w:b/>
        </w:rPr>
        <w:t xml:space="preserve"> měsíců</w:t>
      </w:r>
      <w:r w:rsidRPr="00FF4123">
        <w:t>.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 popř. obvyklé.</w:t>
      </w:r>
    </w:p>
    <w:p w14:paraId="36AB5413" w14:textId="77777777" w:rsidR="000D2884" w:rsidRDefault="00561C05" w:rsidP="000D2884">
      <w:pPr>
        <w:pStyle w:val="ListNumber-ContractCzechRadio"/>
        <w:jc w:val="both"/>
      </w:pPr>
      <w:r w:rsidRPr="00FF4123">
        <w:t>Prodávající je povinen po dobu záruční doby bezplatně odstranit vadu dodáním nového zboží nebo dodáním chybějícího zboží nebo vadu zboží bezplatně odstranit její opravou dle povahy vady, která se na zboží objeví, a to nejpozději do 1</w:t>
      </w:r>
      <w:r w:rsidR="00D42A7F">
        <w:t>5</w:t>
      </w:r>
      <w:r w:rsidRPr="00FF4123">
        <w:t xml:space="preserve"> dní od jejího oznámení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p>
    <w:p w14:paraId="65C51DB7" w14:textId="77777777" w:rsidR="00C05CB9" w:rsidRDefault="00C05CB9" w:rsidP="00C05CB9">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5611D3E4" w14:textId="77777777" w:rsidR="00C05CB9" w:rsidRDefault="00C05CB9" w:rsidP="00C05CB9">
      <w:pPr>
        <w:pStyle w:val="ListNumber-ContractCzechRadio"/>
        <w:jc w:val="both"/>
      </w:pPr>
      <w:r>
        <w:t>Výše uvedená ustanovení tohoto článku smlouvy se přiměřeně použijí i na vady dokumentace zboží nutné pro jeho užívání.</w:t>
      </w:r>
    </w:p>
    <w:p w14:paraId="04FAA693" w14:textId="77777777" w:rsidR="00C05CB9" w:rsidRDefault="00C05CB9" w:rsidP="00C05CB9">
      <w:pPr>
        <w:pStyle w:val="ListNumber-ContractCzechRadio"/>
        <w:jc w:val="both"/>
      </w:pPr>
      <w:r>
        <w:t>Prodávající je povinen uhradit kupujícímu náklady vzniklé při uplatnění jeho práv a nároků z odpovědnosti za vady.</w:t>
      </w:r>
    </w:p>
    <w:p w14:paraId="66DBE026" w14:textId="77777777" w:rsidR="000D2884" w:rsidRPr="00FF4123" w:rsidRDefault="00561C05" w:rsidP="000D2884">
      <w:pPr>
        <w:pStyle w:val="Heading-Number-ContractCzechRadio"/>
        <w:rPr>
          <w:color w:val="auto"/>
        </w:rPr>
      </w:pPr>
      <w:r w:rsidRPr="00FF4123">
        <w:rPr>
          <w:color w:val="auto"/>
        </w:rPr>
        <w:t>Změny smlouvy</w:t>
      </w:r>
    </w:p>
    <w:p w14:paraId="1C330D37" w14:textId="77777777" w:rsidR="000D2884" w:rsidRPr="00FF4123" w:rsidRDefault="00561C05" w:rsidP="000D2884">
      <w:pPr>
        <w:pStyle w:val="ListNumber-ContractCzechRadio"/>
        <w:jc w:val="both"/>
      </w:pPr>
      <w:r w:rsidRPr="00FF4123">
        <w:t xml:space="preserve">Tato smlouva může být změněna pouze písemnými dodatky ke smlouvě vzestupně číslovanými počínaje číslem 1 a podepsanými oprávněnými osobami obou smluvních stran. </w:t>
      </w:r>
    </w:p>
    <w:p w14:paraId="6D8EB0AC" w14:textId="77777777" w:rsidR="00C05CB9" w:rsidRDefault="00561C05" w:rsidP="000D2884">
      <w:pPr>
        <w:pStyle w:val="ListNumber-ContractCzechRadio"/>
        <w:jc w:val="both"/>
      </w:pPr>
      <w:r w:rsidRPr="00FF4123">
        <w:t>Jakékoliv jiné dokumenty zejména zápisy, protokoly, přejímky apod. se za změnu smlouvy nepovažují.</w:t>
      </w:r>
    </w:p>
    <w:p w14:paraId="161CB172" w14:textId="77777777" w:rsidR="00C05CB9" w:rsidRDefault="00C05CB9" w:rsidP="00C05CB9">
      <w:pPr>
        <w:pStyle w:val="ListNumber-ContractCzechRadio"/>
        <w:jc w:val="both"/>
      </w:pPr>
      <w:r>
        <w:t xml:space="preserve">Smluvní strany v rámci zachování jistoty sjednávají, že jakákoli jejich vzájemná komunikace (konkretizace plnění, potvrzování si podmínek plnění, upozorňování na podstatné skutečnosti </w:t>
      </w:r>
      <w:r>
        <w:lastRenderedPageBreak/>
        <w:t xml:space="preserve">týkající se vzájemné spolupráce apod.) bude probíhat výhradně písemnou formou, a to vždy minimálně formou e-mailové korespondence mezi zástupci pro věcná jednání dle této </w:t>
      </w:r>
      <w:r>
        <w:rPr>
          <w:noProof/>
          <w:lang w:eastAsia="cs-CZ"/>
        </w:rPr>
        <mc:AlternateContent>
          <mc:Choice Requires="wps">
            <w:drawing>
              <wp:anchor distT="0" distB="0" distL="114300" distR="114300" simplePos="0" relativeHeight="251668480" behindDoc="0" locked="0" layoutInCell="1" allowOverlap="1" wp14:anchorId="087876E5" wp14:editId="1075F3FB">
                <wp:simplePos x="0" y="0"/>
                <wp:positionH relativeFrom="column">
                  <wp:posOffset>0</wp:posOffset>
                </wp:positionH>
                <wp:positionV relativeFrom="paragraph">
                  <wp:posOffset>0</wp:posOffset>
                </wp:positionV>
                <wp:extent cx="250825" cy="408940"/>
                <wp:effectExtent l="0" t="0" r="0" b="0"/>
                <wp:wrapNone/>
                <wp:docPr id="3" name="Textové pole 3"/>
                <wp:cNvGraphicFramePr/>
                <a:graphic xmlns:a="http://schemas.openxmlformats.org/drawingml/2006/main">
                  <a:graphicData uri="http://schemas.microsoft.com/office/word/2010/wordprocessingShape">
                    <wps:wsp>
                      <wps:cNvSpPr txBox="1"/>
                      <wps:spPr>
                        <a:xfrm>
                          <a:off x="0" y="0"/>
                          <a:ext cx="250825" cy="408940"/>
                        </a:xfrm>
                        <a:prstGeom prst="rect">
                          <a:avLst/>
                        </a:prstGeom>
                        <a:noFill/>
                        <a:ln>
                          <a:noFill/>
                        </a:ln>
                        <a:effectLst/>
                      </wps:spPr>
                      <wps:txbx>
                        <w:txbxContent>
                          <w:p w14:paraId="448F91A2" w14:textId="77777777" w:rsidR="00C05CB9" w:rsidRDefault="00C05CB9" w:rsidP="00C05CB9">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087876E5" id="Textové pole 3" o:spid="_x0000_s1030" type="#_x0000_t202" style="position:absolute;left:0;text-align:left;margin-left:0;margin-top:0;width:19.75pt;height:32.2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" filled="f" stroked="f">
                <v:textbox style="mso-fit-shape-to-text:t">
                  <w:txbxContent>
                    <w:p w14:paraId="448F91A2" w14:textId="77777777" w:rsidR="00C05CB9" w:rsidRDefault="00C05CB9" w:rsidP="00C05CB9">
                      <w:pPr>
                        <w:pStyle w:val="ListNumber-ContractCzechRadio"/>
                        <w:numPr>
                          <w:ilvl w:val="0"/>
                          <w:numId w:val="0"/>
                        </w:numPr>
                      </w:pPr>
                    </w:p>
                  </w:txbxContent>
                </v:textbox>
              </v:shape>
            </w:pict>
          </mc:Fallback>
        </mc:AlternateContent>
      </w:r>
      <w:r>
        <w:t>smlouvy.</w:t>
      </w:r>
    </w:p>
    <w:p w14:paraId="65D018BC" w14:textId="77777777" w:rsidR="00C05CB9" w:rsidRDefault="00C05CB9" w:rsidP="00C05CB9">
      <w:pPr>
        <w:pStyle w:val="ListNumber-ContractCzechRadio"/>
        <w:jc w:val="both"/>
      </w:pPr>
      <w:bookmarkStart w:id="0" w:name="_Toc381602138"/>
      <w:r>
        <w:t xml:space="preserve">Pokud by některá ze smluvních stran změnila svého zástupce pro věcná jednání a/nebo jeho kontaktní údaje, je povinna písemně vyrozumět druhou smluvní stranu. Řádným doručením tohoto oznámení dojde ke změně osoby zástupce a/nebo jeho kontaktních údajů bez nutnosti uzavření dodatku k této </w:t>
      </w:r>
      <w:bookmarkEnd w:id="0"/>
      <w:r>
        <w:t>smlouvě.</w:t>
      </w:r>
    </w:p>
    <w:p w14:paraId="7B51D895" w14:textId="77777777" w:rsidR="000D2884" w:rsidRPr="00FF4123" w:rsidRDefault="00561C05" w:rsidP="00B372AE">
      <w:pPr>
        <w:pStyle w:val="ListNumber-ContractCzechRadio"/>
        <w:numPr>
          <w:ilvl w:val="0"/>
          <w:numId w:val="0"/>
        </w:numPr>
        <w:ind w:left="312"/>
        <w:jc w:val="both"/>
      </w:pPr>
      <w:r w:rsidRPr="00FF4123">
        <w:rPr>
          <w:noProof/>
          <w:lang w:eastAsia="cs-CZ"/>
        </w:rPr>
        <mc:AlternateContent>
          <mc:Choice Requires="wps">
            <w:drawing>
              <wp:anchor distT="0" distB="0" distL="114300" distR="114300" simplePos="0" relativeHeight="251666432" behindDoc="0" locked="0" layoutInCell="1" allowOverlap="1" wp14:anchorId="6743DC93" wp14:editId="3171DD94">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D989EC3" w14:textId="77777777" w:rsidR="000D2884" w:rsidRPr="008519AB" w:rsidRDefault="000D2884" w:rsidP="000D2884">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743DC93" id="Textové pole 8" o:spid="_x0000_s1031"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waYG+MAIAAGEEAAAOAAAAAAAAAAAAAAAAAC4CAABkcnMvZTJv&#10;RG9jLnhtbFBLAQItABQABgAIAAAAIQBLiSbN1gAAAAUBAAAPAAAAAAAAAAAAAAAAAIoEAABkcnMv&#10;ZG93bnJldi54bWxQSwUGAAAAAAQABADzAAAAjQUAAAAA&#10;" filled="f" stroked="f">
                <v:textbox style="mso-fit-shape-to-text:t">
                  <w:txbxContent>
                    <w:p w14:paraId="5D989EC3" w14:textId="77777777" w:rsidR="000D2884" w:rsidRPr="008519AB" w:rsidRDefault="000D2884" w:rsidP="000D2884">
                      <w:pPr>
                        <w:pStyle w:val="ListNumber-ContractCzechRadio"/>
                        <w:numPr>
                          <w:ilvl w:val="0"/>
                          <w:numId w:val="0"/>
                        </w:numPr>
                      </w:pPr>
                    </w:p>
                  </w:txbxContent>
                </v:textbox>
              </v:shape>
            </w:pict>
          </mc:Fallback>
        </mc:AlternateContent>
      </w:r>
    </w:p>
    <w:p w14:paraId="0DEEC8BD" w14:textId="77777777" w:rsidR="000D2884" w:rsidRPr="00FF4123" w:rsidRDefault="00561C05" w:rsidP="000D2884">
      <w:pPr>
        <w:pStyle w:val="Heading-Number-ContractCzechRadio"/>
        <w:rPr>
          <w:color w:val="auto"/>
        </w:rPr>
      </w:pPr>
      <w:r w:rsidRPr="00FF4123">
        <w:rPr>
          <w:color w:val="auto"/>
        </w:rPr>
        <w:t>Sankce, zánik smlouvy</w:t>
      </w:r>
    </w:p>
    <w:p w14:paraId="1C97B0D6" w14:textId="77777777" w:rsidR="000D2884" w:rsidRPr="00FF4123" w:rsidRDefault="00561C05" w:rsidP="000D2884">
      <w:pPr>
        <w:pStyle w:val="ListNumber-ContractCzechRadio"/>
        <w:jc w:val="both"/>
        <w:rPr>
          <w:b/>
          <w:szCs w:val="24"/>
        </w:rPr>
      </w:pPr>
      <w:r w:rsidRPr="00FF4123">
        <w:t xml:space="preserve">Bude-li prodávající v prodlení s odevzdáním zboží, zavazuje se zaplatit kupujícímu smluvní pokutu ve výši </w:t>
      </w:r>
      <w:r w:rsidR="00D42A7F">
        <w:t>1</w:t>
      </w:r>
      <w:r w:rsidR="004B5826">
        <w:t>.</w:t>
      </w:r>
      <w:r w:rsidR="00D42A7F">
        <w:t>000,- Kč</w:t>
      </w:r>
      <w:r w:rsidRPr="00FF4123">
        <w:t xml:space="preserve"> za každý započatý den prodlení. Smluvní pokutou není dotčen nárok kupujícího na náhradu případné škody v plné výši vzniklé z téhož právního důvodu.</w:t>
      </w:r>
    </w:p>
    <w:p w14:paraId="0267C1BC" w14:textId="77777777" w:rsidR="000D2884" w:rsidRPr="00FF4123" w:rsidRDefault="00561C05" w:rsidP="000D2884">
      <w:pPr>
        <w:pStyle w:val="ListNumber-ContractCzechRadio"/>
        <w:jc w:val="both"/>
        <w:rPr>
          <w:b/>
          <w:szCs w:val="24"/>
        </w:rPr>
      </w:pPr>
      <w:r w:rsidRPr="00FF4123">
        <w:t xml:space="preserve">Bude-li prodávající v prodlení s vyřízením reklamace zboží, zavazuje se zaplatit kupujícímu smluvní pokutu ve výši </w:t>
      </w:r>
      <w:r w:rsidR="00D42A7F">
        <w:t>500,- Kč</w:t>
      </w:r>
      <w:r w:rsidRPr="00FF4123">
        <w:t xml:space="preserve"> za každý započatý den prodlení. Smluvní pokutou není dotčen nárok kupujícího na náhradu případné škody v plné výši vzniklé z téhož právního důvodu.</w:t>
      </w:r>
    </w:p>
    <w:p w14:paraId="6180016B" w14:textId="77777777" w:rsidR="000D2884" w:rsidRPr="00FF4123" w:rsidRDefault="00561C05" w:rsidP="000D2884">
      <w:pPr>
        <w:pStyle w:val="ListNumber-ContractCzechRadio"/>
        <w:jc w:val="both"/>
        <w:rPr>
          <w:b/>
          <w:szCs w:val="24"/>
        </w:rPr>
      </w:pPr>
      <w:r w:rsidRPr="00FF4123">
        <w:t xml:space="preserve">Bude-li kupující v prodlení se zaplacením ceny, zavazuje se kupující zaplatit prodávajícímu smluvní pokutu ve výši 0,05 % z dlužné částky za každý započatý den prodlení. </w:t>
      </w:r>
    </w:p>
    <w:p w14:paraId="06C34197" w14:textId="77777777" w:rsidR="000D2884" w:rsidRPr="00FF4123" w:rsidRDefault="00561C05" w:rsidP="000D2884">
      <w:pPr>
        <w:pStyle w:val="ListNumber-ContractCzechRadio"/>
        <w:rPr>
          <w:b/>
        </w:rPr>
      </w:pPr>
      <w:r w:rsidRPr="00FF4123">
        <w:t xml:space="preserve">Kupující je oprávněn od této smlouvy odstoupit: </w:t>
      </w:r>
    </w:p>
    <w:p w14:paraId="0BB7EE90" w14:textId="77777777" w:rsidR="000D2884" w:rsidRPr="00FF4123" w:rsidRDefault="00561C05" w:rsidP="000D2884">
      <w:pPr>
        <w:pStyle w:val="ListLetter-ContractCzechRadio"/>
        <w:rPr>
          <w:b/>
        </w:rPr>
      </w:pPr>
      <w:r w:rsidRPr="00FF4123">
        <w:t xml:space="preserve">v případě prodlení prodávajícího s odevzdáním zboží nebo jeho části o více než </w:t>
      </w:r>
      <w:r w:rsidR="00D42A7F">
        <w:t>15</w:t>
      </w:r>
      <w:r w:rsidRPr="00FF4123">
        <w:t xml:space="preserve"> dní; </w:t>
      </w:r>
    </w:p>
    <w:p w14:paraId="2A47C056" w14:textId="77777777" w:rsidR="000D2884" w:rsidRPr="00FF4123" w:rsidRDefault="00561C05" w:rsidP="000D2884">
      <w:pPr>
        <w:pStyle w:val="ListLetter-ContractCzechRadio"/>
        <w:rPr>
          <w:b/>
        </w:rPr>
      </w:pPr>
      <w:r w:rsidRPr="00FF4123">
        <w:rPr>
          <w:rFonts w:eastAsia="Times New Roman" w:cs="Arial"/>
          <w:bCs/>
          <w:kern w:val="32"/>
          <w:szCs w:val="20"/>
        </w:rPr>
        <w:t>v případě prodlení s odstraněním vady o více než 10 dní nebo v případě opakovaného (alespoň třikrát po dobu záruční doby) prodlení s odstraněním vady o více než 5 dní;</w:t>
      </w:r>
    </w:p>
    <w:p w14:paraId="1DAA7BA9" w14:textId="77777777" w:rsidR="000D2884" w:rsidRPr="00FF4123" w:rsidRDefault="00561C05" w:rsidP="000D2884">
      <w:pPr>
        <w:pStyle w:val="ListLetter-ContractCzechRadio"/>
        <w:rPr>
          <w:b/>
        </w:rPr>
      </w:pPr>
      <w:r w:rsidRPr="00FF4123">
        <w:t xml:space="preserve">je-li to stanoveno touto smlouvou. </w:t>
      </w:r>
    </w:p>
    <w:p w14:paraId="3056C2C2" w14:textId="77777777" w:rsidR="000D2884" w:rsidRPr="00FF4123" w:rsidRDefault="00561C05" w:rsidP="000D2884">
      <w:pPr>
        <w:pStyle w:val="ListNumber-ContractCzechRadio"/>
        <w:jc w:val="both"/>
      </w:pPr>
      <w:r w:rsidRPr="00FF4123">
        <w:rPr>
          <w:rFonts w:eastAsia="Times New Roman" w:cs="Arial"/>
          <w:bCs/>
          <w:kern w:val="32"/>
          <w:szCs w:val="20"/>
        </w:rPr>
        <w:t>Odstoupení musí být učiněno písemně a jeho účinky nastávají následující den po doručení odstoupení druhé smluvní straně.</w:t>
      </w:r>
    </w:p>
    <w:p w14:paraId="0B7A6771" w14:textId="77777777" w:rsidR="000D2884" w:rsidRPr="00FF4123" w:rsidRDefault="00561C05" w:rsidP="000D2884">
      <w:pPr>
        <w:pStyle w:val="Heading-Number-ContractCzechRadio"/>
        <w:rPr>
          <w:color w:val="auto"/>
        </w:rPr>
      </w:pPr>
      <w:r w:rsidRPr="00FF4123">
        <w:rPr>
          <w:color w:val="auto"/>
        </w:rPr>
        <w:t>Závěrečná ustanovení</w:t>
      </w:r>
    </w:p>
    <w:p w14:paraId="71DF2128" w14:textId="77777777" w:rsidR="000D2884" w:rsidRPr="00FF4123" w:rsidRDefault="00561C05" w:rsidP="000D2884">
      <w:pPr>
        <w:pStyle w:val="ListNumber-ContractCzechRadio"/>
        <w:jc w:val="both"/>
      </w:pPr>
      <w:r w:rsidRPr="00FF4123">
        <w:t>Tato smlouva nabývá platnosti dnem jejího podpisu oběma smluvními stranami a účinnosti dnem</w:t>
      </w:r>
      <w:r w:rsidR="004B5826">
        <w:t xml:space="preserve"> jejího</w:t>
      </w:r>
      <w:r w:rsidRPr="00FF4123">
        <w:t xml:space="preserve"> uveřejnění v </w:t>
      </w:r>
      <w:r w:rsidRPr="00FF4123">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1807E3D6" w14:textId="77777777" w:rsidR="000D2884" w:rsidRPr="00FF4123" w:rsidRDefault="00561C05" w:rsidP="000D2884">
      <w:pPr>
        <w:pStyle w:val="ListNumber-ContractCzechRadio"/>
        <w:jc w:val="both"/>
      </w:pPr>
      <w:r w:rsidRPr="00FF4123">
        <w:rPr>
          <w:rFonts w:eastAsia="Times New Roman" w:cs="Arial"/>
          <w:bCs/>
          <w:kern w:val="32"/>
          <w:szCs w:val="20"/>
        </w:rPr>
        <w:t xml:space="preserve">Práva a povinnosti smluvních stran touto smlouvou neupravená se řídí příslušnými ustanoveními </w:t>
      </w:r>
      <w:r w:rsidR="004B5826">
        <w:rPr>
          <w:rFonts w:eastAsia="Times New Roman" w:cs="Arial"/>
          <w:bCs/>
          <w:kern w:val="32"/>
          <w:szCs w:val="20"/>
        </w:rPr>
        <w:t>OZ</w:t>
      </w:r>
      <w:r w:rsidRPr="00FF4123">
        <w:rPr>
          <w:rFonts w:eastAsia="Times New Roman" w:cs="Arial"/>
          <w:bCs/>
          <w:kern w:val="32"/>
          <w:szCs w:val="20"/>
        </w:rPr>
        <w:t>.</w:t>
      </w:r>
    </w:p>
    <w:p w14:paraId="01BC363A" w14:textId="77777777" w:rsidR="000D2884" w:rsidRPr="00FF4123" w:rsidRDefault="00561C05" w:rsidP="000D2884">
      <w:pPr>
        <w:pStyle w:val="ListNumber-ContractCzechRadio"/>
      </w:pPr>
      <w:r w:rsidRPr="00FF4123">
        <w:t>Tato smlouva je vyhotovena ve třech stejnopisech s platností originálu, z nichž kupující obdrží dva a prodávající jeden.</w:t>
      </w:r>
    </w:p>
    <w:p w14:paraId="2C790C5D" w14:textId="77777777" w:rsidR="000D2884" w:rsidRPr="00FF4123" w:rsidRDefault="00561C05" w:rsidP="000D2884">
      <w:pPr>
        <w:pStyle w:val="ListNumber-ContractCzechRadio"/>
        <w:jc w:val="both"/>
      </w:pPr>
      <w:r w:rsidRPr="00FF4123">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FF4123">
        <w:t>podle sídla kupujícího.</w:t>
      </w:r>
    </w:p>
    <w:p w14:paraId="3ADC1598" w14:textId="77777777" w:rsidR="000D2884" w:rsidRPr="00FF4123" w:rsidRDefault="00561C05" w:rsidP="000D2884">
      <w:pPr>
        <w:pStyle w:val="ListNumber-ContractCzechRadio"/>
        <w:jc w:val="both"/>
      </w:pPr>
      <w:r w:rsidRPr="00FF4123">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w:t>
      </w:r>
      <w:r w:rsidRPr="00FF4123">
        <w:lastRenderedPageBreak/>
        <w:t>zrušení smlouvy a o tom, jak se strany vypořádají. Tímto smluvní strany přebírají ve smyslu ustanovení § 1765 a násl. OZ nebezpečí změny okolností.</w:t>
      </w:r>
    </w:p>
    <w:p w14:paraId="28352F7A" w14:textId="77777777" w:rsidR="000D2884" w:rsidRPr="00FF4123" w:rsidRDefault="00561C05" w:rsidP="000D2884">
      <w:pPr>
        <w:pStyle w:val="ListNumber-ContractCzechRadio"/>
        <w:jc w:val="both"/>
      </w:pPr>
      <w:r w:rsidRPr="00FF4123">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1B6B2B32" w14:textId="77777777" w:rsidR="000D2884" w:rsidRPr="00FF4123" w:rsidRDefault="00561C05" w:rsidP="000D2884">
      <w:pPr>
        <w:pStyle w:val="ListNumber-ContractCzechRadio"/>
        <w:jc w:val="both"/>
      </w:pPr>
      <w:r w:rsidRPr="00FF4123">
        <w:t>Prodávající bere na vědomí, že kupující je jako zadavatel veřejné zakázky oprávněn v souladu s § 219 ZZVZ uveřejnit na profilu zadavatele tuto smlouvu včetně všech jejích změn a dodatků, výši skutečně uhrazené ceny za plnění veřejné zakázky a seznam poddodavatelů prodávajícího veřejné zakázky.</w:t>
      </w:r>
    </w:p>
    <w:p w14:paraId="7964E8C3" w14:textId="77777777" w:rsidR="000D2884" w:rsidRPr="00FF4123" w:rsidRDefault="00561C05" w:rsidP="000D2884">
      <w:pPr>
        <w:pStyle w:val="ListNumber-ContractCzechRadio"/>
        <w:spacing w:after="0"/>
        <w:jc w:val="both"/>
        <w:rPr>
          <w:rFonts w:cs="Arial"/>
          <w:szCs w:val="20"/>
        </w:rPr>
      </w:pPr>
      <w:r w:rsidRPr="00FF4123">
        <w:rPr>
          <w:rFonts w:cs="Arial"/>
          <w:szCs w:val="20"/>
        </w:rPr>
        <w:t>Tato smlouva včetně jejích příloh a případných změn bude uveřejněna kupujícím v registru smluv v souladu se zákonem registru smluv. Pokud smlouvu uveřejní v registru smluv prodávající, zašle kupujícímu potvrzení o uveřejnění této smlouvy bez zbytečného odkladu. Tento odstavec je samostatnou dohodou smluvních stran oddělitelnou od ostatních ustanovení smlouvy.</w:t>
      </w:r>
    </w:p>
    <w:p w14:paraId="2F428B9C" w14:textId="77777777" w:rsidR="000D2884" w:rsidRPr="00FF4123" w:rsidRDefault="000D2884" w:rsidP="000D2884">
      <w:pPr>
        <w:ind w:left="312"/>
        <w:jc w:val="both"/>
        <w:rPr>
          <w:rFonts w:cs="Arial"/>
          <w:szCs w:val="20"/>
        </w:rPr>
      </w:pPr>
    </w:p>
    <w:p w14:paraId="26F2A26F" w14:textId="77777777" w:rsidR="000D2884" w:rsidRPr="00FF4123" w:rsidRDefault="00561C05" w:rsidP="000D2884">
      <w:pPr>
        <w:pStyle w:val="ListNumber-ContractCzechRadio"/>
      </w:pPr>
      <w:r w:rsidRPr="00FF4123">
        <w:t>Nedílnou součástí této smlouvy je její:</w:t>
      </w:r>
    </w:p>
    <w:p w14:paraId="454E5018" w14:textId="1FF887EE" w:rsidR="00B3376A" w:rsidRDefault="00561C05" w:rsidP="000D2884">
      <w:pPr>
        <w:pStyle w:val="Heading-Number-ContractCzechRadio"/>
        <w:numPr>
          <w:ilvl w:val="0"/>
          <w:numId w:val="0"/>
        </w:numPr>
        <w:ind w:left="312"/>
        <w:jc w:val="left"/>
        <w:rPr>
          <w:b w:val="0"/>
          <w:color w:val="auto"/>
        </w:rPr>
      </w:pPr>
      <w:r w:rsidRPr="00FF4123">
        <w:rPr>
          <w:b w:val="0"/>
          <w:color w:val="auto"/>
        </w:rPr>
        <w:t>Příloha: Specifikace zboží</w:t>
      </w:r>
    </w:p>
    <w:p w14:paraId="64DF7B93" w14:textId="7F3A91B1" w:rsidR="002706C9" w:rsidRPr="002706C9" w:rsidRDefault="002706C9" w:rsidP="00893B5D">
      <w:pPr>
        <w:pStyle w:val="ListNumber-ContractCzechRadio"/>
        <w:numPr>
          <w:ilvl w:val="0"/>
          <w:numId w:val="0"/>
        </w:numPr>
        <w:ind w:left="312"/>
      </w:pPr>
      <w:r>
        <w:t>Příloha: Specifikace ceny.</w:t>
      </w:r>
    </w:p>
    <w:p w14:paraId="68638567" w14:textId="77777777" w:rsidR="000D2884" w:rsidRPr="00FF4123" w:rsidRDefault="000D2884" w:rsidP="000D2884">
      <w:pPr>
        <w:pStyle w:val="ListNumber-ContractCzechRadio"/>
        <w:numPr>
          <w:ilvl w:val="0"/>
          <w:numId w:val="0"/>
        </w:numPr>
        <w:ind w:left="312"/>
      </w:pPr>
    </w:p>
    <w:p w14:paraId="4D01B4B5" w14:textId="77777777" w:rsidR="000D2884" w:rsidRPr="00FF4123" w:rsidRDefault="000D2884" w:rsidP="000D2884">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02F22" w14:paraId="60596677" w14:textId="77777777" w:rsidTr="00D30BFB">
        <w:trPr>
          <w:jc w:val="center"/>
        </w:trPr>
        <w:tc>
          <w:tcPr>
            <w:tcW w:w="3974" w:type="dxa"/>
          </w:tcPr>
          <w:p w14:paraId="557E59FF" w14:textId="77777777" w:rsidR="000D2884" w:rsidRPr="00FF4123" w:rsidRDefault="00561C05" w:rsidP="00D30B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Pr="00FF4123">
              <w:rPr>
                <w:rFonts w:cs="Arial"/>
                <w:szCs w:val="20"/>
              </w:rPr>
              <w:t>[</w:t>
            </w:r>
            <w:r w:rsidRPr="00FF4123">
              <w:rPr>
                <w:rFonts w:cs="Arial"/>
                <w:szCs w:val="20"/>
                <w:highlight w:val="yellow"/>
              </w:rPr>
              <w:t>DOPLNIT</w:t>
            </w:r>
            <w:r w:rsidRPr="00FF4123">
              <w:rPr>
                <w:rFonts w:cs="Arial"/>
                <w:szCs w:val="20"/>
              </w:rPr>
              <w:t>]</w:t>
            </w:r>
            <w:r w:rsidRPr="00FF4123">
              <w:t xml:space="preserve"> dne </w:t>
            </w:r>
            <w:r w:rsidRPr="00FF4123">
              <w:rPr>
                <w:rFonts w:cs="Arial"/>
                <w:szCs w:val="20"/>
              </w:rPr>
              <w:t>[</w:t>
            </w:r>
            <w:r w:rsidRPr="00FF4123">
              <w:rPr>
                <w:rFonts w:cs="Arial"/>
                <w:szCs w:val="20"/>
                <w:highlight w:val="yellow"/>
              </w:rPr>
              <w:t>DOPLNIT</w:t>
            </w:r>
            <w:r w:rsidRPr="00FF4123">
              <w:rPr>
                <w:rFonts w:cs="Arial"/>
                <w:szCs w:val="20"/>
              </w:rPr>
              <w:t>]</w:t>
            </w:r>
          </w:p>
        </w:tc>
        <w:tc>
          <w:tcPr>
            <w:tcW w:w="3964" w:type="dxa"/>
          </w:tcPr>
          <w:p w14:paraId="6B4F6819" w14:textId="77777777" w:rsidR="000D2884" w:rsidRPr="00FF4123" w:rsidRDefault="00561C05" w:rsidP="00D30B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Pr="00FF4123">
              <w:rPr>
                <w:rFonts w:cs="Arial"/>
                <w:szCs w:val="20"/>
              </w:rPr>
              <w:t>[</w:t>
            </w:r>
            <w:r w:rsidRPr="00FF4123">
              <w:rPr>
                <w:rFonts w:cs="Arial"/>
                <w:szCs w:val="20"/>
                <w:highlight w:val="yellow"/>
              </w:rPr>
              <w:t>DOPLNIT</w:t>
            </w:r>
            <w:r w:rsidRPr="00FF4123">
              <w:rPr>
                <w:rFonts w:cs="Arial"/>
                <w:szCs w:val="20"/>
              </w:rPr>
              <w:t xml:space="preserve">] </w:t>
            </w:r>
            <w:r w:rsidRPr="00FF4123">
              <w:t xml:space="preserve">dne </w:t>
            </w:r>
            <w:r w:rsidRPr="00FF4123">
              <w:rPr>
                <w:rFonts w:cs="Arial"/>
                <w:szCs w:val="20"/>
              </w:rPr>
              <w:t>[</w:t>
            </w:r>
            <w:r w:rsidRPr="00FF4123">
              <w:rPr>
                <w:rFonts w:cs="Arial"/>
                <w:szCs w:val="20"/>
                <w:highlight w:val="yellow"/>
              </w:rPr>
              <w:t>DOPLNIT</w:t>
            </w:r>
            <w:r w:rsidRPr="00FF4123">
              <w:rPr>
                <w:rFonts w:cs="Arial"/>
                <w:szCs w:val="20"/>
              </w:rPr>
              <w:t>]</w:t>
            </w:r>
          </w:p>
        </w:tc>
      </w:tr>
      <w:tr w:rsidR="00C02F22" w14:paraId="45CAB13B" w14:textId="77777777" w:rsidTr="00D30BFB">
        <w:trPr>
          <w:jc w:val="center"/>
        </w:trPr>
        <w:tc>
          <w:tcPr>
            <w:tcW w:w="3974" w:type="dxa"/>
          </w:tcPr>
          <w:p w14:paraId="60BCC5E9" w14:textId="77777777" w:rsidR="000D2884" w:rsidRPr="00FF4123" w:rsidRDefault="00561C05" w:rsidP="00D30B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kupujícího</w:t>
            </w:r>
          </w:p>
          <w:p w14:paraId="45015DF3" w14:textId="77777777" w:rsidR="000D2884" w:rsidRPr="00FF4123" w:rsidRDefault="00561C05" w:rsidP="00D30B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14:paraId="607E191A" w14:textId="77777777" w:rsidR="000D2884" w:rsidRPr="00FF4123" w:rsidRDefault="00561C05" w:rsidP="00D30B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c>
          <w:tcPr>
            <w:tcW w:w="3964" w:type="dxa"/>
          </w:tcPr>
          <w:p w14:paraId="6095F4E0" w14:textId="77777777" w:rsidR="000D2884" w:rsidRPr="00FF4123" w:rsidRDefault="00561C05" w:rsidP="00D30B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prodávajícího</w:t>
            </w:r>
          </w:p>
          <w:p w14:paraId="73E02DEF" w14:textId="77777777" w:rsidR="000D2884" w:rsidRPr="00FF4123" w:rsidRDefault="00561C05" w:rsidP="00D30B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14:paraId="7A4F0DA0" w14:textId="77777777" w:rsidR="000D2884" w:rsidRPr="00FF4123" w:rsidRDefault="00561C05" w:rsidP="00D30B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r>
    </w:tbl>
    <w:p w14:paraId="0BFDF2E3" w14:textId="77777777" w:rsidR="000D2884" w:rsidRPr="00FF4123" w:rsidRDefault="000D2884" w:rsidP="000D2884"/>
    <w:p w14:paraId="285BA8C3" w14:textId="77777777" w:rsidR="000D2884" w:rsidRPr="00FF4123" w:rsidRDefault="00561C05" w:rsidP="000D288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FF4123">
        <w:br w:type="page"/>
      </w:r>
    </w:p>
    <w:p w14:paraId="5F660074" w14:textId="49DCB965" w:rsidR="000D2884" w:rsidRDefault="00561C05" w:rsidP="000D2884">
      <w:pPr>
        <w:pStyle w:val="SubjectName-ContractCzechRadio"/>
        <w:jc w:val="center"/>
        <w:rPr>
          <w:color w:val="auto"/>
        </w:rPr>
      </w:pPr>
      <w:r>
        <w:rPr>
          <w:color w:val="auto"/>
        </w:rPr>
        <w:lastRenderedPageBreak/>
        <w:t>PŘÍLOHA Č. 1 – SPECIFIKACE ZBOŽÍ</w:t>
      </w:r>
    </w:p>
    <w:p w14:paraId="672C4425" w14:textId="77777777" w:rsidR="00C05CB9" w:rsidRPr="00B372AE" w:rsidRDefault="00C05CB9" w:rsidP="00B372AE">
      <w:pPr>
        <w:pStyle w:val="SubjectName-ContractCzechRadio"/>
        <w:jc w:val="center"/>
        <w:rPr>
          <w:b w:val="0"/>
          <w:color w:val="auto"/>
        </w:rPr>
      </w:pPr>
    </w:p>
    <w:p w14:paraId="283F2FC3" w14:textId="77777777" w:rsidR="000D2884" w:rsidRDefault="000D2884" w:rsidP="000D2884">
      <w:pPr>
        <w:pStyle w:val="SubjectName-ContractCzechRadio"/>
        <w:jc w:val="center"/>
        <w:rPr>
          <w:color w:val="auto"/>
        </w:rPr>
      </w:pPr>
    </w:p>
    <w:p w14:paraId="1B180A08" w14:textId="77777777" w:rsidR="000D2884" w:rsidRPr="00B372AE" w:rsidRDefault="000D2884" w:rsidP="000D2884">
      <w:pPr>
        <w:pStyle w:val="SubjectName-ContractCzechRadio"/>
        <w:jc w:val="center"/>
        <w:rPr>
          <w:rFonts w:cs="Arial"/>
          <w:color w:val="auto"/>
          <w:szCs w:val="20"/>
        </w:rPr>
      </w:pPr>
    </w:p>
    <w:p w14:paraId="0445A59C" w14:textId="54817BC2" w:rsidR="00ED74B9" w:rsidRPr="00B372AE" w:rsidRDefault="00B372AE" w:rsidP="00ED74B9">
      <w:pPr>
        <w:rPr>
          <w:rFonts w:cs="Arial"/>
          <w:b/>
          <w:bCs/>
          <w:color w:val="000000"/>
          <w:szCs w:val="20"/>
        </w:rPr>
      </w:pPr>
      <w:r>
        <w:rPr>
          <w:rFonts w:cs="Arial"/>
          <w:b/>
          <w:bCs/>
          <w:color w:val="000000"/>
          <w:szCs w:val="20"/>
        </w:rPr>
        <w:t>H</w:t>
      </w:r>
      <w:r w:rsidR="00561C05" w:rsidRPr="00B372AE">
        <w:rPr>
          <w:rFonts w:cs="Arial"/>
          <w:b/>
          <w:bCs/>
          <w:color w:val="000000"/>
          <w:szCs w:val="20"/>
        </w:rPr>
        <w:t xml:space="preserve">oboj </w:t>
      </w:r>
      <w:proofErr w:type="spellStart"/>
      <w:r w:rsidR="00561C05" w:rsidRPr="00B372AE">
        <w:rPr>
          <w:rFonts w:cs="Arial"/>
          <w:b/>
          <w:bCs/>
          <w:color w:val="000000"/>
          <w:szCs w:val="20"/>
        </w:rPr>
        <w:t>Mönnig</w:t>
      </w:r>
      <w:proofErr w:type="spellEnd"/>
      <w:r w:rsidR="00561C05" w:rsidRPr="00B372AE">
        <w:rPr>
          <w:rFonts w:cs="Arial"/>
          <w:b/>
          <w:bCs/>
          <w:color w:val="000000"/>
          <w:szCs w:val="20"/>
        </w:rPr>
        <w:t xml:space="preserve"> </w:t>
      </w:r>
      <w:proofErr w:type="spellStart"/>
      <w:r w:rsidR="00561C05" w:rsidRPr="00B372AE">
        <w:rPr>
          <w:rFonts w:cs="Arial"/>
          <w:b/>
          <w:bCs/>
          <w:color w:val="000000"/>
          <w:szCs w:val="20"/>
        </w:rPr>
        <w:t>mod</w:t>
      </w:r>
      <w:proofErr w:type="spellEnd"/>
      <w:r w:rsidR="00561C05" w:rsidRPr="00B372AE">
        <w:rPr>
          <w:rFonts w:cs="Arial"/>
          <w:b/>
          <w:bCs/>
          <w:color w:val="000000"/>
          <w:szCs w:val="20"/>
        </w:rPr>
        <w:t>. Albrecht Mayer 155 AM</w:t>
      </w:r>
    </w:p>
    <w:p w14:paraId="7EEEF6D5" w14:textId="25A94031" w:rsidR="00ED74B9" w:rsidRPr="00B372AE" w:rsidRDefault="00B372AE" w:rsidP="00B372AE">
      <w:pPr>
        <w:pStyle w:val="Odstavecseseznamem"/>
        <w:numPr>
          <w:ilvl w:val="0"/>
          <w:numId w:val="39"/>
        </w:numPr>
        <w:rPr>
          <w:rFonts w:cs="Arial"/>
          <w:color w:val="000000"/>
          <w:szCs w:val="20"/>
        </w:rPr>
      </w:pPr>
      <w:r>
        <w:rPr>
          <w:rFonts w:cs="Arial"/>
          <w:color w:val="000000"/>
          <w:szCs w:val="20"/>
        </w:rPr>
        <w:t>S</w:t>
      </w:r>
      <w:r w:rsidR="00561C05" w:rsidRPr="00B372AE">
        <w:rPr>
          <w:rFonts w:cs="Arial"/>
          <w:color w:val="000000"/>
          <w:szCs w:val="20"/>
        </w:rPr>
        <w:t>peciálně navržené vnitřní vrtání pro vysokou zvukovou flexibilitu</w:t>
      </w:r>
      <w:r>
        <w:rPr>
          <w:rFonts w:cs="Arial"/>
          <w:color w:val="000000"/>
          <w:szCs w:val="20"/>
        </w:rPr>
        <w:t>;</w:t>
      </w:r>
    </w:p>
    <w:p w14:paraId="30804D2E" w14:textId="3714CC9D" w:rsidR="00ED74B9" w:rsidRPr="00B372AE" w:rsidRDefault="00B372AE" w:rsidP="00B372AE">
      <w:pPr>
        <w:pStyle w:val="Odstavecseseznamem"/>
        <w:numPr>
          <w:ilvl w:val="0"/>
          <w:numId w:val="39"/>
        </w:numPr>
        <w:rPr>
          <w:rFonts w:cs="Arial"/>
          <w:color w:val="000000"/>
          <w:szCs w:val="20"/>
        </w:rPr>
      </w:pPr>
      <w:r>
        <w:rPr>
          <w:rFonts w:cs="Arial"/>
          <w:color w:val="000000"/>
          <w:szCs w:val="20"/>
        </w:rPr>
        <w:t>P</w:t>
      </w:r>
      <w:r w:rsidR="00561C05" w:rsidRPr="00B372AE">
        <w:rPr>
          <w:rFonts w:cs="Arial"/>
          <w:color w:val="000000"/>
          <w:szCs w:val="20"/>
        </w:rPr>
        <w:t xml:space="preserve">oloautomatický, až po nízké </w:t>
      </w:r>
      <w:proofErr w:type="spellStart"/>
      <w:r w:rsidR="00561C05" w:rsidRPr="00B372AE">
        <w:rPr>
          <w:rFonts w:cs="Arial"/>
          <w:color w:val="000000"/>
          <w:szCs w:val="20"/>
        </w:rPr>
        <w:t>Bb</w:t>
      </w:r>
      <w:proofErr w:type="spellEnd"/>
      <w:r>
        <w:rPr>
          <w:rFonts w:cs="Arial"/>
          <w:color w:val="000000"/>
          <w:szCs w:val="20"/>
        </w:rPr>
        <w:t>;</w:t>
      </w:r>
    </w:p>
    <w:p w14:paraId="451DA4AB" w14:textId="2831561B" w:rsidR="00ED74B9" w:rsidRPr="00B372AE" w:rsidRDefault="00B372AE" w:rsidP="00B372AE">
      <w:pPr>
        <w:pStyle w:val="Odstavecseseznamem"/>
        <w:numPr>
          <w:ilvl w:val="0"/>
          <w:numId w:val="39"/>
        </w:numPr>
        <w:rPr>
          <w:rFonts w:cs="Arial"/>
          <w:color w:val="000000"/>
          <w:szCs w:val="20"/>
        </w:rPr>
      </w:pPr>
      <w:r>
        <w:rPr>
          <w:rFonts w:cs="Arial"/>
          <w:color w:val="000000"/>
          <w:szCs w:val="20"/>
        </w:rPr>
        <w:t>Z</w:t>
      </w:r>
      <w:r w:rsidR="00561C05" w:rsidRPr="00B372AE">
        <w:rPr>
          <w:rFonts w:cs="Arial"/>
          <w:color w:val="000000"/>
          <w:szCs w:val="20"/>
        </w:rPr>
        <w:t>akryté prstové otvory, brilantní postříbřená mechanika</w:t>
      </w:r>
      <w:r>
        <w:rPr>
          <w:rFonts w:cs="Arial"/>
          <w:color w:val="000000"/>
          <w:szCs w:val="20"/>
        </w:rPr>
        <w:t>;</w:t>
      </w:r>
    </w:p>
    <w:p w14:paraId="1D430E7D" w14:textId="143A0EBE" w:rsidR="00ED74B9" w:rsidRPr="00B372AE" w:rsidRDefault="00B372AE" w:rsidP="00B372AE">
      <w:pPr>
        <w:pStyle w:val="Odstavecseseznamem"/>
        <w:numPr>
          <w:ilvl w:val="0"/>
          <w:numId w:val="39"/>
        </w:numPr>
        <w:rPr>
          <w:rFonts w:cs="Arial"/>
          <w:color w:val="000000"/>
          <w:szCs w:val="20"/>
        </w:rPr>
      </w:pPr>
      <w:r>
        <w:rPr>
          <w:rFonts w:cs="Arial"/>
          <w:color w:val="000000"/>
          <w:szCs w:val="20"/>
        </w:rPr>
        <w:t>P</w:t>
      </w:r>
      <w:r w:rsidR="00561C05" w:rsidRPr="00B372AE">
        <w:rPr>
          <w:rFonts w:cs="Arial"/>
          <w:color w:val="000000"/>
          <w:szCs w:val="20"/>
        </w:rPr>
        <w:t>ozlacené kroužky a sloupky</w:t>
      </w:r>
      <w:r>
        <w:rPr>
          <w:rFonts w:cs="Arial"/>
          <w:color w:val="000000"/>
          <w:szCs w:val="20"/>
        </w:rPr>
        <w:t>;</w:t>
      </w:r>
    </w:p>
    <w:p w14:paraId="308F8723" w14:textId="479322A2" w:rsidR="00ED74B9" w:rsidRPr="00B372AE" w:rsidRDefault="00B372AE" w:rsidP="00B372AE">
      <w:pPr>
        <w:pStyle w:val="Odstavecseseznamem"/>
        <w:numPr>
          <w:ilvl w:val="0"/>
          <w:numId w:val="39"/>
        </w:numPr>
        <w:rPr>
          <w:rFonts w:cs="Arial"/>
          <w:color w:val="000000"/>
          <w:szCs w:val="20"/>
        </w:rPr>
      </w:pPr>
      <w:r>
        <w:rPr>
          <w:rFonts w:cs="Arial"/>
          <w:color w:val="000000"/>
          <w:szCs w:val="20"/>
        </w:rPr>
        <w:t>Č</w:t>
      </w:r>
      <w:r w:rsidR="00561C05" w:rsidRPr="00B372AE">
        <w:rPr>
          <w:rFonts w:cs="Arial"/>
          <w:color w:val="000000"/>
          <w:szCs w:val="20"/>
        </w:rPr>
        <w:t>ep na strojky z pozlaceného stříbra</w:t>
      </w:r>
      <w:r>
        <w:rPr>
          <w:rFonts w:cs="Arial"/>
          <w:color w:val="000000"/>
          <w:szCs w:val="20"/>
        </w:rPr>
        <w:t>;</w:t>
      </w:r>
    </w:p>
    <w:p w14:paraId="0D400643" w14:textId="2D878D01" w:rsidR="00ED74B9" w:rsidRPr="00B372AE" w:rsidRDefault="00B372AE" w:rsidP="00B372AE">
      <w:pPr>
        <w:pStyle w:val="Odstavecseseznamem"/>
        <w:numPr>
          <w:ilvl w:val="0"/>
          <w:numId w:val="39"/>
        </w:numPr>
        <w:rPr>
          <w:rFonts w:cs="Arial"/>
          <w:color w:val="000000"/>
          <w:szCs w:val="20"/>
        </w:rPr>
      </w:pPr>
      <w:r>
        <w:rPr>
          <w:rFonts w:cs="Arial"/>
          <w:color w:val="000000"/>
          <w:szCs w:val="20"/>
        </w:rPr>
        <w:t>P</w:t>
      </w:r>
      <w:r w:rsidR="00561C05" w:rsidRPr="00B372AE">
        <w:rPr>
          <w:rFonts w:cs="Arial"/>
          <w:color w:val="000000"/>
          <w:szCs w:val="20"/>
        </w:rPr>
        <w:t>ozlacené oktávové ventily</w:t>
      </w:r>
      <w:r>
        <w:rPr>
          <w:rFonts w:cs="Arial"/>
          <w:color w:val="000000"/>
          <w:szCs w:val="20"/>
        </w:rPr>
        <w:t>;</w:t>
      </w:r>
    </w:p>
    <w:p w14:paraId="6C3CE2D2" w14:textId="61ECD637" w:rsidR="00ED74B9" w:rsidRPr="00B372AE" w:rsidRDefault="00B372AE" w:rsidP="00B372AE">
      <w:pPr>
        <w:pStyle w:val="Odstavecseseznamem"/>
        <w:numPr>
          <w:ilvl w:val="0"/>
          <w:numId w:val="39"/>
        </w:numPr>
        <w:rPr>
          <w:rFonts w:cs="Arial"/>
          <w:color w:val="000000"/>
          <w:szCs w:val="20"/>
        </w:rPr>
      </w:pPr>
      <w:r>
        <w:rPr>
          <w:rFonts w:cs="Arial"/>
          <w:color w:val="000000"/>
          <w:szCs w:val="20"/>
        </w:rPr>
        <w:t>D</w:t>
      </w:r>
      <w:r w:rsidR="00561C05" w:rsidRPr="00B372AE">
        <w:rPr>
          <w:rFonts w:cs="Arial"/>
          <w:color w:val="000000"/>
          <w:szCs w:val="20"/>
        </w:rPr>
        <w:t>vojitá oktávová klapka, klapka pro 3. oktávu</w:t>
      </w:r>
      <w:r>
        <w:rPr>
          <w:rFonts w:cs="Arial"/>
          <w:color w:val="000000"/>
          <w:szCs w:val="20"/>
        </w:rPr>
        <w:t>;</w:t>
      </w:r>
    </w:p>
    <w:p w14:paraId="76D6921D" w14:textId="7F1CB250" w:rsidR="00ED74B9" w:rsidRPr="00B372AE" w:rsidRDefault="00B372AE" w:rsidP="00B372AE">
      <w:pPr>
        <w:pStyle w:val="Odstavecseseznamem"/>
        <w:numPr>
          <w:ilvl w:val="0"/>
          <w:numId w:val="39"/>
        </w:numPr>
        <w:rPr>
          <w:rFonts w:cs="Arial"/>
          <w:color w:val="000000"/>
          <w:szCs w:val="20"/>
        </w:rPr>
      </w:pPr>
      <w:r>
        <w:rPr>
          <w:rFonts w:cs="Arial"/>
          <w:color w:val="000000"/>
          <w:szCs w:val="20"/>
        </w:rPr>
        <w:t>K</w:t>
      </w:r>
      <w:r w:rsidR="00561C05" w:rsidRPr="00B372AE">
        <w:rPr>
          <w:rFonts w:cs="Arial"/>
          <w:color w:val="000000"/>
          <w:szCs w:val="20"/>
        </w:rPr>
        <w:t>lapka Ab/</w:t>
      </w:r>
      <w:proofErr w:type="spellStart"/>
      <w:r w:rsidR="00561C05" w:rsidRPr="00B372AE">
        <w:rPr>
          <w:rFonts w:cs="Arial"/>
          <w:color w:val="000000"/>
          <w:szCs w:val="20"/>
        </w:rPr>
        <w:t>Bb-trill</w:t>
      </w:r>
      <w:proofErr w:type="spellEnd"/>
      <w:r w:rsidR="00561C05" w:rsidRPr="00B372AE">
        <w:rPr>
          <w:rFonts w:cs="Arial"/>
          <w:color w:val="000000"/>
          <w:szCs w:val="20"/>
        </w:rPr>
        <w:t>; klapka D#/E-</w:t>
      </w:r>
      <w:proofErr w:type="spellStart"/>
      <w:r w:rsidR="00561C05" w:rsidRPr="00B372AE">
        <w:rPr>
          <w:rFonts w:cs="Arial"/>
          <w:color w:val="000000"/>
          <w:szCs w:val="20"/>
        </w:rPr>
        <w:t>trill</w:t>
      </w:r>
      <w:proofErr w:type="spellEnd"/>
      <w:r>
        <w:rPr>
          <w:rFonts w:cs="Arial"/>
          <w:color w:val="000000"/>
          <w:szCs w:val="20"/>
        </w:rPr>
        <w:t>;</w:t>
      </w:r>
    </w:p>
    <w:p w14:paraId="20B05E3E" w14:textId="734EB196" w:rsidR="00ED74B9" w:rsidRPr="00B372AE" w:rsidRDefault="00B372AE" w:rsidP="00B372AE">
      <w:pPr>
        <w:pStyle w:val="Odstavecseseznamem"/>
        <w:numPr>
          <w:ilvl w:val="0"/>
          <w:numId w:val="39"/>
        </w:numPr>
        <w:rPr>
          <w:rFonts w:cs="Arial"/>
          <w:color w:val="000000"/>
          <w:szCs w:val="20"/>
        </w:rPr>
      </w:pPr>
      <w:r>
        <w:rPr>
          <w:rFonts w:cs="Arial"/>
          <w:color w:val="000000"/>
          <w:szCs w:val="20"/>
        </w:rPr>
        <w:t>K</w:t>
      </w:r>
      <w:r w:rsidR="00561C05" w:rsidRPr="00B372AE">
        <w:rPr>
          <w:rFonts w:cs="Arial"/>
          <w:color w:val="000000"/>
          <w:szCs w:val="20"/>
        </w:rPr>
        <w:t>lapka C/C#- a C/D-</w:t>
      </w:r>
      <w:proofErr w:type="spellStart"/>
      <w:r w:rsidR="00561C05" w:rsidRPr="00B372AE">
        <w:rPr>
          <w:rFonts w:cs="Arial"/>
          <w:color w:val="000000"/>
          <w:szCs w:val="20"/>
        </w:rPr>
        <w:t>trill</w:t>
      </w:r>
      <w:proofErr w:type="spellEnd"/>
      <w:r>
        <w:rPr>
          <w:rFonts w:cs="Arial"/>
          <w:color w:val="000000"/>
          <w:szCs w:val="20"/>
        </w:rPr>
        <w:t>;</w:t>
      </w:r>
    </w:p>
    <w:p w14:paraId="291C462B" w14:textId="695B037A" w:rsidR="00ED74B9" w:rsidRPr="00B372AE" w:rsidRDefault="00B372AE" w:rsidP="00B372AE">
      <w:pPr>
        <w:pStyle w:val="Odstavecseseznamem"/>
        <w:numPr>
          <w:ilvl w:val="0"/>
          <w:numId w:val="39"/>
        </w:numPr>
        <w:rPr>
          <w:rFonts w:cs="Arial"/>
          <w:color w:val="000000"/>
          <w:szCs w:val="20"/>
        </w:rPr>
      </w:pPr>
      <w:r>
        <w:rPr>
          <w:rFonts w:cs="Arial"/>
          <w:color w:val="000000"/>
          <w:szCs w:val="20"/>
        </w:rPr>
        <w:t>S</w:t>
      </w:r>
      <w:r w:rsidR="00561C05" w:rsidRPr="00B372AE">
        <w:rPr>
          <w:rFonts w:cs="Arial"/>
          <w:color w:val="000000"/>
          <w:szCs w:val="20"/>
        </w:rPr>
        <w:t>pojení G#/F#- a B/C#-</w:t>
      </w:r>
      <w:r>
        <w:rPr>
          <w:rFonts w:cs="Arial"/>
          <w:color w:val="000000"/>
          <w:szCs w:val="20"/>
        </w:rPr>
        <w:t>;</w:t>
      </w:r>
    </w:p>
    <w:p w14:paraId="3CBCAAB3" w14:textId="40870D1A" w:rsidR="00ED74B9" w:rsidRPr="00B372AE" w:rsidRDefault="00B372AE" w:rsidP="00B372AE">
      <w:pPr>
        <w:pStyle w:val="Odstavecseseznamem"/>
        <w:numPr>
          <w:ilvl w:val="0"/>
          <w:numId w:val="39"/>
        </w:numPr>
        <w:rPr>
          <w:rFonts w:cs="Arial"/>
          <w:color w:val="000000"/>
          <w:szCs w:val="20"/>
        </w:rPr>
      </w:pPr>
      <w:r>
        <w:rPr>
          <w:rFonts w:cs="Arial"/>
          <w:color w:val="000000"/>
          <w:szCs w:val="20"/>
        </w:rPr>
        <w:t>M</w:t>
      </w:r>
      <w:r w:rsidR="00561C05" w:rsidRPr="00B372AE">
        <w:rPr>
          <w:rFonts w:cs="Arial"/>
          <w:color w:val="000000"/>
          <w:szCs w:val="20"/>
        </w:rPr>
        <w:t xml:space="preserve">echanismus </w:t>
      </w:r>
      <w:r w:rsidRPr="00B372AE">
        <w:rPr>
          <w:rFonts w:cs="Arial"/>
          <w:color w:val="000000"/>
          <w:szCs w:val="20"/>
        </w:rPr>
        <w:t>„</w:t>
      </w:r>
      <w:r w:rsidR="00561C05" w:rsidRPr="00B372AE">
        <w:rPr>
          <w:rFonts w:cs="Arial"/>
          <w:color w:val="000000"/>
          <w:szCs w:val="20"/>
        </w:rPr>
        <w:t>Philadelphia</w:t>
      </w:r>
      <w:r w:rsidRPr="00B372AE">
        <w:rPr>
          <w:rFonts w:cs="Arial"/>
          <w:color w:val="000000"/>
          <w:szCs w:val="20"/>
        </w:rPr>
        <w:t>“</w:t>
      </w:r>
      <w:r>
        <w:rPr>
          <w:rFonts w:cs="Arial"/>
          <w:color w:val="000000"/>
          <w:szCs w:val="20"/>
        </w:rPr>
        <w:t>;</w:t>
      </w:r>
    </w:p>
    <w:p w14:paraId="2CED6F05" w14:textId="7EC1B355" w:rsidR="00ED74B9" w:rsidRPr="00B372AE" w:rsidRDefault="00B372AE" w:rsidP="00B372AE">
      <w:pPr>
        <w:pStyle w:val="Odstavecseseznamem"/>
        <w:numPr>
          <w:ilvl w:val="0"/>
          <w:numId w:val="39"/>
        </w:numPr>
        <w:rPr>
          <w:rFonts w:cs="Arial"/>
          <w:color w:val="000000"/>
          <w:szCs w:val="20"/>
        </w:rPr>
      </w:pPr>
      <w:r>
        <w:rPr>
          <w:rFonts w:cs="Arial"/>
          <w:color w:val="000000"/>
          <w:szCs w:val="20"/>
        </w:rPr>
        <w:t>V</w:t>
      </w:r>
      <w:r w:rsidR="00561C05" w:rsidRPr="00B372AE">
        <w:rPr>
          <w:rFonts w:cs="Arial"/>
          <w:color w:val="000000"/>
          <w:szCs w:val="20"/>
        </w:rPr>
        <w:t>idlicový F mechanismus, 2. C klapka</w:t>
      </w:r>
      <w:r>
        <w:rPr>
          <w:rFonts w:cs="Arial"/>
          <w:color w:val="000000"/>
          <w:szCs w:val="20"/>
        </w:rPr>
        <w:t>;</w:t>
      </w:r>
    </w:p>
    <w:p w14:paraId="2BC8CC10" w14:textId="5B6637EC" w:rsidR="00ED74B9" w:rsidRPr="00B372AE" w:rsidRDefault="00B372AE" w:rsidP="00B372AE">
      <w:pPr>
        <w:pStyle w:val="Odstavecseseznamem"/>
        <w:numPr>
          <w:ilvl w:val="0"/>
          <w:numId w:val="39"/>
        </w:numPr>
        <w:rPr>
          <w:rFonts w:cs="Arial"/>
          <w:color w:val="000000"/>
          <w:szCs w:val="20"/>
        </w:rPr>
      </w:pPr>
      <w:r>
        <w:rPr>
          <w:rFonts w:cs="Arial"/>
          <w:color w:val="000000"/>
          <w:szCs w:val="20"/>
        </w:rPr>
        <w:t>P</w:t>
      </w:r>
      <w:r w:rsidR="00561C05" w:rsidRPr="00B372AE">
        <w:rPr>
          <w:rFonts w:cs="Arial"/>
          <w:color w:val="000000"/>
          <w:szCs w:val="20"/>
        </w:rPr>
        <w:t>omocné klapky F- a Eb- (klapka Eb- rozšířená)</w:t>
      </w:r>
      <w:r>
        <w:rPr>
          <w:rFonts w:cs="Arial"/>
          <w:color w:val="000000"/>
          <w:szCs w:val="20"/>
        </w:rPr>
        <w:t>;</w:t>
      </w:r>
    </w:p>
    <w:p w14:paraId="514952F6" w14:textId="676D9A68" w:rsidR="00ED74B9" w:rsidRPr="00B372AE" w:rsidRDefault="00B372AE" w:rsidP="00B372AE">
      <w:pPr>
        <w:pStyle w:val="Odstavecseseznamem"/>
        <w:numPr>
          <w:ilvl w:val="0"/>
          <w:numId w:val="39"/>
        </w:numPr>
        <w:rPr>
          <w:rFonts w:cs="Arial"/>
          <w:color w:val="000000"/>
          <w:szCs w:val="20"/>
        </w:rPr>
      </w:pPr>
      <w:r>
        <w:rPr>
          <w:rFonts w:cs="Arial"/>
          <w:color w:val="000000"/>
          <w:szCs w:val="20"/>
        </w:rPr>
        <w:t>E</w:t>
      </w:r>
      <w:r w:rsidR="00561C05" w:rsidRPr="00B372AE">
        <w:rPr>
          <w:rFonts w:cs="Arial"/>
          <w:color w:val="000000"/>
          <w:szCs w:val="20"/>
        </w:rPr>
        <w:t xml:space="preserve">xtra vložky z </w:t>
      </w:r>
      <w:proofErr w:type="spellStart"/>
      <w:r w:rsidR="00561C05" w:rsidRPr="00B372AE">
        <w:rPr>
          <w:rFonts w:cs="Arial"/>
          <w:color w:val="000000"/>
          <w:szCs w:val="20"/>
        </w:rPr>
        <w:t>grenadilly</w:t>
      </w:r>
      <w:proofErr w:type="spellEnd"/>
      <w:r w:rsidR="00561C05" w:rsidRPr="00B372AE">
        <w:rPr>
          <w:rFonts w:cs="Arial"/>
          <w:color w:val="000000"/>
          <w:szCs w:val="20"/>
        </w:rPr>
        <w:t xml:space="preserve"> ve všech tónových otvorech horní části</w:t>
      </w:r>
      <w:r>
        <w:rPr>
          <w:rFonts w:cs="Arial"/>
          <w:color w:val="000000"/>
          <w:szCs w:val="20"/>
        </w:rPr>
        <w:t>;</w:t>
      </w:r>
    </w:p>
    <w:p w14:paraId="05007658" w14:textId="3741EDEE" w:rsidR="00ED74B9" w:rsidRPr="00B372AE" w:rsidRDefault="00B372AE" w:rsidP="00B372AE">
      <w:pPr>
        <w:pStyle w:val="Odstavecseseznamem"/>
        <w:numPr>
          <w:ilvl w:val="0"/>
          <w:numId w:val="39"/>
        </w:numPr>
        <w:rPr>
          <w:rFonts w:cs="Arial"/>
          <w:color w:val="000000"/>
          <w:szCs w:val="20"/>
        </w:rPr>
      </w:pPr>
      <w:r>
        <w:rPr>
          <w:rFonts w:cs="Arial"/>
          <w:color w:val="000000"/>
          <w:szCs w:val="20"/>
        </w:rPr>
        <w:t>D</w:t>
      </w:r>
      <w:r w:rsidR="00561C05" w:rsidRPr="00B372AE">
        <w:rPr>
          <w:rFonts w:cs="Arial"/>
          <w:color w:val="000000"/>
          <w:szCs w:val="20"/>
        </w:rPr>
        <w:t>vojitý rezonanční klíč na zvonu</w:t>
      </w:r>
      <w:r>
        <w:rPr>
          <w:rFonts w:cs="Arial"/>
          <w:color w:val="000000"/>
          <w:szCs w:val="20"/>
        </w:rPr>
        <w:t>;</w:t>
      </w:r>
    </w:p>
    <w:p w14:paraId="7DC8D2AD" w14:textId="0D748E08" w:rsidR="00ED74B9" w:rsidRPr="00B372AE" w:rsidRDefault="00B372AE" w:rsidP="00B372AE">
      <w:pPr>
        <w:pStyle w:val="Odstavecseseznamem"/>
        <w:numPr>
          <w:ilvl w:val="0"/>
          <w:numId w:val="39"/>
        </w:numPr>
        <w:rPr>
          <w:rFonts w:cs="Arial"/>
          <w:color w:val="000000"/>
          <w:szCs w:val="20"/>
        </w:rPr>
      </w:pPr>
      <w:r>
        <w:rPr>
          <w:rFonts w:cs="Arial"/>
          <w:color w:val="000000"/>
          <w:szCs w:val="20"/>
        </w:rPr>
        <w:t>P</w:t>
      </w:r>
      <w:r w:rsidR="00561C05" w:rsidRPr="00B372AE">
        <w:rPr>
          <w:rFonts w:cs="Arial"/>
          <w:color w:val="000000"/>
          <w:szCs w:val="20"/>
        </w:rPr>
        <w:t>atentované kožené pouzdro s plyšovou podšívkou</w:t>
      </w:r>
      <w:r>
        <w:rPr>
          <w:rFonts w:cs="Arial"/>
          <w:color w:val="000000"/>
          <w:szCs w:val="20"/>
        </w:rPr>
        <w:t>;</w:t>
      </w:r>
    </w:p>
    <w:p w14:paraId="61C02176" w14:textId="77777777" w:rsidR="00ED74B9" w:rsidRPr="00B372AE" w:rsidRDefault="00ED74B9" w:rsidP="00ED74B9">
      <w:pPr>
        <w:rPr>
          <w:rFonts w:cs="Arial"/>
          <w:color w:val="000000"/>
          <w:szCs w:val="20"/>
        </w:rPr>
      </w:pPr>
    </w:p>
    <w:p w14:paraId="22D099CA" w14:textId="77777777" w:rsidR="00ED74B9" w:rsidRPr="00B372AE" w:rsidRDefault="00ED74B9" w:rsidP="00ED74B9">
      <w:pPr>
        <w:rPr>
          <w:rFonts w:cs="Arial"/>
          <w:color w:val="000000"/>
          <w:szCs w:val="20"/>
        </w:rPr>
      </w:pPr>
    </w:p>
    <w:p w14:paraId="37A89FC4" w14:textId="06759673" w:rsidR="00ED74B9" w:rsidRPr="00B372AE" w:rsidRDefault="00561C05" w:rsidP="00ED74B9">
      <w:pPr>
        <w:rPr>
          <w:rFonts w:cs="Arial"/>
          <w:szCs w:val="20"/>
        </w:rPr>
      </w:pPr>
      <w:r w:rsidRPr="00B372AE">
        <w:rPr>
          <w:rFonts w:cs="Arial"/>
          <w:b/>
          <w:color w:val="000000"/>
          <w:szCs w:val="20"/>
        </w:rPr>
        <w:t xml:space="preserve">A Klarinet </w:t>
      </w:r>
      <w:r w:rsidRPr="00B372AE">
        <w:rPr>
          <w:rFonts w:cs="Arial"/>
          <w:b/>
          <w:bCs/>
          <w:color w:val="000000"/>
          <w:szCs w:val="20"/>
        </w:rPr>
        <w:t xml:space="preserve">F. Arthur </w:t>
      </w:r>
      <w:proofErr w:type="spellStart"/>
      <w:r w:rsidRPr="00B372AE">
        <w:rPr>
          <w:rFonts w:cs="Arial"/>
          <w:b/>
          <w:bCs/>
          <w:color w:val="000000"/>
          <w:szCs w:val="20"/>
        </w:rPr>
        <w:t>Uebel</w:t>
      </w:r>
      <w:proofErr w:type="spellEnd"/>
      <w:r w:rsidRPr="00B372AE">
        <w:rPr>
          <w:rFonts w:cs="Arial"/>
          <w:b/>
          <w:bCs/>
          <w:color w:val="000000"/>
          <w:szCs w:val="20"/>
        </w:rPr>
        <w:t xml:space="preserve"> model A </w:t>
      </w:r>
      <w:proofErr w:type="spellStart"/>
      <w:r w:rsidRPr="00B372AE">
        <w:rPr>
          <w:rFonts w:cs="Arial"/>
          <w:b/>
          <w:bCs/>
          <w:color w:val="000000"/>
          <w:szCs w:val="20"/>
        </w:rPr>
        <w:t>Plateau</w:t>
      </w:r>
      <w:proofErr w:type="spellEnd"/>
      <w:r w:rsidRPr="00B372AE">
        <w:rPr>
          <w:rFonts w:cs="Arial"/>
          <w:b/>
          <w:bCs/>
          <w:color w:val="000000"/>
          <w:szCs w:val="20"/>
        </w:rPr>
        <w:t xml:space="preserve"> GSP</w:t>
      </w:r>
    </w:p>
    <w:p w14:paraId="32DE93A9" w14:textId="5611F8C6" w:rsidR="00B372AE" w:rsidRDefault="00561C05" w:rsidP="00B372AE">
      <w:pPr>
        <w:pStyle w:val="Odstavecseseznamem"/>
        <w:numPr>
          <w:ilvl w:val="0"/>
          <w:numId w:val="40"/>
        </w:numPr>
        <w:rPr>
          <w:rFonts w:cs="Arial"/>
          <w:color w:val="000000"/>
          <w:szCs w:val="20"/>
        </w:rPr>
      </w:pPr>
      <w:r w:rsidRPr="00B372AE">
        <w:rPr>
          <w:rFonts w:cs="Arial"/>
          <w:color w:val="000000"/>
          <w:szCs w:val="20"/>
        </w:rPr>
        <w:t>Francouzský systém / 25 klapek / kryté tónové otvory</w:t>
      </w:r>
      <w:r w:rsidR="00B372AE">
        <w:rPr>
          <w:rFonts w:cs="Arial"/>
          <w:color w:val="000000"/>
          <w:szCs w:val="20"/>
        </w:rPr>
        <w:t>;</w:t>
      </w:r>
    </w:p>
    <w:p w14:paraId="6A24F639" w14:textId="0A81A0B2" w:rsidR="00B372AE" w:rsidRDefault="00B372AE" w:rsidP="00B372AE">
      <w:pPr>
        <w:pStyle w:val="Odstavecseseznamem"/>
        <w:numPr>
          <w:ilvl w:val="0"/>
          <w:numId w:val="40"/>
        </w:numPr>
        <w:rPr>
          <w:rFonts w:cs="Arial"/>
          <w:color w:val="000000"/>
          <w:szCs w:val="20"/>
        </w:rPr>
      </w:pPr>
      <w:r>
        <w:rPr>
          <w:rFonts w:cs="Arial"/>
          <w:color w:val="000000"/>
          <w:szCs w:val="20"/>
        </w:rPr>
        <w:t>E</w:t>
      </w:r>
      <w:r w:rsidR="00561C05" w:rsidRPr="00B372AE">
        <w:rPr>
          <w:rFonts w:cs="Arial"/>
          <w:color w:val="000000"/>
          <w:szCs w:val="20"/>
        </w:rPr>
        <w:t>rgonomicky optimalizovaný design/ 2 soudky</w:t>
      </w:r>
      <w:r>
        <w:rPr>
          <w:rFonts w:cs="Arial"/>
          <w:color w:val="000000"/>
          <w:szCs w:val="20"/>
        </w:rPr>
        <w:t>;</w:t>
      </w:r>
    </w:p>
    <w:p w14:paraId="52018701" w14:textId="29FE7B32" w:rsidR="00B372AE" w:rsidRDefault="00561C05" w:rsidP="00B372AE">
      <w:pPr>
        <w:pStyle w:val="Odstavecseseznamem"/>
        <w:numPr>
          <w:ilvl w:val="0"/>
          <w:numId w:val="40"/>
        </w:numPr>
        <w:rPr>
          <w:rFonts w:cs="Arial"/>
          <w:color w:val="000000"/>
          <w:szCs w:val="20"/>
        </w:rPr>
      </w:pPr>
      <w:r w:rsidRPr="00B372AE">
        <w:rPr>
          <w:rFonts w:cs="Arial"/>
          <w:color w:val="000000"/>
          <w:szCs w:val="20"/>
        </w:rPr>
        <w:t>Es zvedák</w:t>
      </w:r>
      <w:r w:rsidR="00B372AE">
        <w:rPr>
          <w:rFonts w:cs="Arial"/>
          <w:color w:val="000000"/>
          <w:szCs w:val="20"/>
        </w:rPr>
        <w:t>;</w:t>
      </w:r>
    </w:p>
    <w:p w14:paraId="6CF22EAD" w14:textId="22C8FF4A" w:rsidR="00B372AE" w:rsidRDefault="00B372AE" w:rsidP="00B372AE">
      <w:pPr>
        <w:pStyle w:val="Odstavecseseznamem"/>
        <w:numPr>
          <w:ilvl w:val="0"/>
          <w:numId w:val="40"/>
        </w:numPr>
        <w:rPr>
          <w:rFonts w:cs="Arial"/>
          <w:color w:val="000000"/>
          <w:szCs w:val="20"/>
        </w:rPr>
      </w:pPr>
      <w:r w:rsidRPr="00B372AE">
        <w:rPr>
          <w:rFonts w:cs="Arial"/>
          <w:color w:val="000000"/>
          <w:szCs w:val="20"/>
        </w:rPr>
        <w:t>„</w:t>
      </w:r>
      <w:r w:rsidR="00561C05" w:rsidRPr="00B372AE">
        <w:rPr>
          <w:rFonts w:cs="Arial"/>
          <w:color w:val="000000"/>
          <w:szCs w:val="20"/>
        </w:rPr>
        <w:t>Superior” vrtání</w:t>
      </w:r>
      <w:r>
        <w:rPr>
          <w:rFonts w:cs="Arial"/>
          <w:color w:val="000000"/>
          <w:szCs w:val="20"/>
        </w:rPr>
        <w:t>;</w:t>
      </w:r>
    </w:p>
    <w:p w14:paraId="7DD1779E" w14:textId="13F6705C" w:rsidR="00B372AE" w:rsidRDefault="00561C05" w:rsidP="00B372AE">
      <w:pPr>
        <w:pStyle w:val="Odstavecseseznamem"/>
        <w:numPr>
          <w:ilvl w:val="0"/>
          <w:numId w:val="40"/>
        </w:numPr>
        <w:rPr>
          <w:rFonts w:cs="Arial"/>
          <w:color w:val="000000"/>
          <w:szCs w:val="20"/>
        </w:rPr>
      </w:pPr>
      <w:r w:rsidRPr="00B372AE">
        <w:rPr>
          <w:rFonts w:cs="Arial"/>
          <w:color w:val="000000"/>
          <w:szCs w:val="20"/>
        </w:rPr>
        <w:t xml:space="preserve">F. Arthur </w:t>
      </w:r>
      <w:proofErr w:type="spellStart"/>
      <w:r w:rsidRPr="00B372AE">
        <w:rPr>
          <w:rFonts w:cs="Arial"/>
          <w:color w:val="000000"/>
          <w:szCs w:val="20"/>
        </w:rPr>
        <w:t>Uebel</w:t>
      </w:r>
      <w:proofErr w:type="spellEnd"/>
      <w:r w:rsidRPr="00B372AE">
        <w:rPr>
          <w:rFonts w:cs="Arial"/>
          <w:color w:val="000000"/>
          <w:szCs w:val="20"/>
        </w:rPr>
        <w:t xml:space="preserve"> originální uzpůsobení ozvučníku</w:t>
      </w:r>
      <w:r w:rsidR="00B372AE">
        <w:rPr>
          <w:rFonts w:cs="Arial"/>
          <w:color w:val="000000"/>
          <w:szCs w:val="20"/>
        </w:rPr>
        <w:t>;</w:t>
      </w:r>
    </w:p>
    <w:p w14:paraId="7B00E29E" w14:textId="398906CB" w:rsidR="00B372AE" w:rsidRDefault="00B372AE" w:rsidP="00B372AE">
      <w:pPr>
        <w:pStyle w:val="Odstavecseseznamem"/>
        <w:numPr>
          <w:ilvl w:val="0"/>
          <w:numId w:val="40"/>
        </w:numPr>
        <w:rPr>
          <w:rFonts w:cs="Arial"/>
          <w:color w:val="000000"/>
          <w:szCs w:val="20"/>
        </w:rPr>
      </w:pPr>
      <w:r>
        <w:rPr>
          <w:rFonts w:cs="Arial"/>
          <w:color w:val="000000"/>
          <w:szCs w:val="20"/>
        </w:rPr>
        <w:t>N</w:t>
      </w:r>
      <w:r w:rsidR="00561C05" w:rsidRPr="00B372AE">
        <w:rPr>
          <w:rFonts w:cs="Arial"/>
          <w:color w:val="000000"/>
          <w:szCs w:val="20"/>
        </w:rPr>
        <w:t>astavitelná, ergonomická opěrka palce</w:t>
      </w:r>
      <w:r>
        <w:rPr>
          <w:rFonts w:cs="Arial"/>
          <w:color w:val="000000"/>
          <w:szCs w:val="20"/>
        </w:rPr>
        <w:t>;</w:t>
      </w:r>
    </w:p>
    <w:p w14:paraId="765F3889" w14:textId="0FB1E1BD" w:rsidR="00B372AE" w:rsidRDefault="00561C05" w:rsidP="00B372AE">
      <w:pPr>
        <w:pStyle w:val="Odstavecseseznamem"/>
        <w:numPr>
          <w:ilvl w:val="0"/>
          <w:numId w:val="40"/>
        </w:numPr>
        <w:rPr>
          <w:rFonts w:cs="Arial"/>
          <w:color w:val="000000"/>
          <w:szCs w:val="20"/>
        </w:rPr>
      </w:pPr>
      <w:r w:rsidRPr="00B372AE">
        <w:rPr>
          <w:rFonts w:cs="Arial"/>
          <w:color w:val="000000"/>
          <w:szCs w:val="20"/>
        </w:rPr>
        <w:t xml:space="preserve">LP Gore® </w:t>
      </w:r>
      <w:proofErr w:type="spellStart"/>
      <w:r w:rsidRPr="00B372AE">
        <w:rPr>
          <w:rFonts w:cs="Arial"/>
          <w:color w:val="000000"/>
          <w:szCs w:val="20"/>
        </w:rPr>
        <w:t>podlepky</w:t>
      </w:r>
      <w:proofErr w:type="spellEnd"/>
      <w:r w:rsidR="00B372AE">
        <w:rPr>
          <w:rFonts w:cs="Arial"/>
          <w:color w:val="000000"/>
          <w:szCs w:val="20"/>
        </w:rPr>
        <w:t>;</w:t>
      </w:r>
    </w:p>
    <w:p w14:paraId="5B0603AF" w14:textId="362DC695" w:rsidR="00ED74B9" w:rsidRPr="00B372AE" w:rsidRDefault="00B372AE" w:rsidP="00B372AE">
      <w:pPr>
        <w:pStyle w:val="Odstavecseseznamem"/>
        <w:numPr>
          <w:ilvl w:val="0"/>
          <w:numId w:val="40"/>
        </w:numPr>
        <w:rPr>
          <w:rFonts w:cs="Arial"/>
          <w:color w:val="000000"/>
          <w:szCs w:val="20"/>
        </w:rPr>
      </w:pPr>
      <w:r>
        <w:rPr>
          <w:rFonts w:cs="Arial"/>
          <w:color w:val="000000"/>
          <w:szCs w:val="20"/>
        </w:rPr>
        <w:t>S</w:t>
      </w:r>
      <w:r w:rsidR="00561C05" w:rsidRPr="00B372AE">
        <w:rPr>
          <w:rFonts w:cs="Arial"/>
          <w:color w:val="000000"/>
          <w:szCs w:val="20"/>
        </w:rPr>
        <w:t>tříbrem vykládané logo</w:t>
      </w:r>
      <w:r>
        <w:rPr>
          <w:rFonts w:cs="Arial"/>
          <w:color w:val="000000"/>
          <w:szCs w:val="20"/>
        </w:rPr>
        <w:t>;</w:t>
      </w:r>
    </w:p>
    <w:p w14:paraId="10C8367B" w14:textId="0AD25CBC" w:rsidR="00ED74B9" w:rsidRPr="00B372AE" w:rsidRDefault="00561C05" w:rsidP="00B372AE">
      <w:pPr>
        <w:pStyle w:val="Odstavecseseznamem"/>
        <w:numPr>
          <w:ilvl w:val="0"/>
          <w:numId w:val="38"/>
        </w:numPr>
        <w:rPr>
          <w:rFonts w:cs="Arial"/>
          <w:szCs w:val="20"/>
        </w:rPr>
      </w:pPr>
      <w:r w:rsidRPr="00B372AE">
        <w:rPr>
          <w:rFonts w:cs="Arial"/>
          <w:color w:val="000000"/>
          <w:szCs w:val="20"/>
        </w:rPr>
        <w:t>Včetně originálního transportního obalu a vytěráku</w:t>
      </w:r>
      <w:r w:rsidR="00B372AE">
        <w:rPr>
          <w:rFonts w:cs="Arial"/>
          <w:color w:val="000000"/>
          <w:szCs w:val="20"/>
        </w:rPr>
        <w:t>.</w:t>
      </w:r>
    </w:p>
    <w:p w14:paraId="6BDEC15B" w14:textId="77777777" w:rsidR="00ED74B9" w:rsidRPr="00B372AE" w:rsidRDefault="00ED74B9" w:rsidP="00ED74B9">
      <w:pPr>
        <w:rPr>
          <w:rFonts w:cs="Arial"/>
          <w:b/>
          <w:bCs/>
          <w:color w:val="000000"/>
          <w:szCs w:val="20"/>
        </w:rPr>
      </w:pPr>
    </w:p>
    <w:p w14:paraId="5BACB47F" w14:textId="77777777" w:rsidR="00ED74B9" w:rsidRPr="00B372AE" w:rsidRDefault="00ED74B9" w:rsidP="00ED74B9">
      <w:pPr>
        <w:rPr>
          <w:rFonts w:cs="Arial"/>
          <w:b/>
          <w:bCs/>
          <w:color w:val="000000"/>
          <w:szCs w:val="20"/>
        </w:rPr>
      </w:pPr>
    </w:p>
    <w:p w14:paraId="0B955078" w14:textId="68196C80" w:rsidR="00ED74B9" w:rsidRPr="00B372AE" w:rsidRDefault="00B372AE" w:rsidP="00ED74B9">
      <w:pPr>
        <w:rPr>
          <w:rFonts w:cs="Arial"/>
          <w:b/>
          <w:bCs/>
          <w:color w:val="000000"/>
          <w:szCs w:val="20"/>
        </w:rPr>
      </w:pPr>
      <w:r>
        <w:rPr>
          <w:rFonts w:cs="Arial"/>
          <w:b/>
          <w:bCs/>
          <w:color w:val="000000"/>
          <w:szCs w:val="20"/>
        </w:rPr>
        <w:t>B</w:t>
      </w:r>
      <w:r w:rsidR="00561C05" w:rsidRPr="00B372AE">
        <w:rPr>
          <w:rFonts w:cs="Arial"/>
          <w:b/>
          <w:bCs/>
          <w:color w:val="000000"/>
          <w:szCs w:val="20"/>
        </w:rPr>
        <w:t xml:space="preserve">ass klarinet </w:t>
      </w:r>
      <w:proofErr w:type="spellStart"/>
      <w:r w:rsidR="00561C05" w:rsidRPr="00B372AE">
        <w:rPr>
          <w:rFonts w:cs="Arial"/>
          <w:b/>
          <w:bCs/>
          <w:color w:val="000000"/>
          <w:szCs w:val="20"/>
        </w:rPr>
        <w:t>Selmer</w:t>
      </w:r>
      <w:proofErr w:type="spellEnd"/>
      <w:r w:rsidR="00561C05" w:rsidRPr="00B372AE">
        <w:rPr>
          <w:rFonts w:cs="Arial"/>
          <w:b/>
          <w:bCs/>
          <w:color w:val="000000"/>
          <w:szCs w:val="20"/>
        </w:rPr>
        <w:t xml:space="preserve"> </w:t>
      </w:r>
      <w:proofErr w:type="spellStart"/>
      <w:r w:rsidR="00561C05" w:rsidRPr="00B372AE">
        <w:rPr>
          <w:rFonts w:cs="Arial"/>
          <w:b/>
          <w:bCs/>
          <w:color w:val="000000"/>
          <w:szCs w:val="20"/>
        </w:rPr>
        <w:t>Privilege</w:t>
      </w:r>
      <w:proofErr w:type="spellEnd"/>
    </w:p>
    <w:p w14:paraId="7A3CC762" w14:textId="7BEBA1F3" w:rsidR="00ED74B9" w:rsidRPr="00B372AE" w:rsidRDefault="00561C05" w:rsidP="00B372AE">
      <w:pPr>
        <w:pStyle w:val="Odstavecseseznamem"/>
        <w:numPr>
          <w:ilvl w:val="0"/>
          <w:numId w:val="37"/>
        </w:numPr>
        <w:rPr>
          <w:rFonts w:cs="Arial"/>
          <w:color w:val="000000"/>
          <w:szCs w:val="20"/>
        </w:rPr>
      </w:pPr>
      <w:r w:rsidRPr="00B372AE">
        <w:rPr>
          <w:rFonts w:cs="Arial"/>
          <w:color w:val="000000"/>
          <w:szCs w:val="20"/>
        </w:rPr>
        <w:t>ladění: B</w:t>
      </w:r>
      <w:proofErr w:type="gramStart"/>
      <w:r w:rsidRPr="00B372AE">
        <w:rPr>
          <w:rFonts w:ascii="Segoe UI Symbol" w:hAnsi="Segoe UI Symbol" w:cs="Segoe UI Symbol"/>
          <w:color w:val="000000"/>
          <w:szCs w:val="20"/>
        </w:rPr>
        <w:t>♭</w:t>
      </w:r>
      <w:r w:rsidRPr="00B372AE">
        <w:rPr>
          <w:rFonts w:cs="Arial"/>
          <w:color w:val="000000"/>
          <w:szCs w:val="20"/>
        </w:rPr>
        <w:t xml:space="preserve"> </w:t>
      </w:r>
      <w:r w:rsidR="00B372AE">
        <w:rPr>
          <w:rFonts w:cs="Arial"/>
          <w:color w:val="000000"/>
          <w:szCs w:val="20"/>
        </w:rPr>
        <w:t>;</w:t>
      </w:r>
      <w:proofErr w:type="gramEnd"/>
    </w:p>
    <w:p w14:paraId="08B9F8DC" w14:textId="307F8485" w:rsidR="00ED74B9" w:rsidRPr="00B372AE" w:rsidRDefault="00561C05" w:rsidP="00B372AE">
      <w:pPr>
        <w:pStyle w:val="Odstavecseseznamem"/>
        <w:numPr>
          <w:ilvl w:val="0"/>
          <w:numId w:val="37"/>
        </w:numPr>
        <w:rPr>
          <w:rFonts w:cs="Arial"/>
          <w:color w:val="000000"/>
          <w:szCs w:val="20"/>
        </w:rPr>
      </w:pPr>
      <w:r w:rsidRPr="00B372AE">
        <w:rPr>
          <w:rFonts w:cs="Arial"/>
          <w:color w:val="000000"/>
          <w:szCs w:val="20"/>
        </w:rPr>
        <w:t>Průměr vrtání: horní spoj: 23,5 mm, spodní spoj: 23,4 mm</w:t>
      </w:r>
      <w:r w:rsidR="00B372AE">
        <w:rPr>
          <w:rFonts w:cs="Arial"/>
          <w:color w:val="000000"/>
          <w:szCs w:val="20"/>
        </w:rPr>
        <w:t>;</w:t>
      </w:r>
    </w:p>
    <w:p w14:paraId="618CC5F2" w14:textId="270BBC88" w:rsidR="00ED74B9" w:rsidRPr="000454DC" w:rsidRDefault="00561C05" w:rsidP="00B372AE">
      <w:pPr>
        <w:pStyle w:val="Odstavecseseznamem"/>
        <w:numPr>
          <w:ilvl w:val="0"/>
          <w:numId w:val="37"/>
        </w:numPr>
        <w:rPr>
          <w:rFonts w:cs="Arial"/>
          <w:color w:val="000000" w:themeColor="text1"/>
          <w:szCs w:val="20"/>
        </w:rPr>
      </w:pPr>
      <w:r w:rsidRPr="000454DC">
        <w:rPr>
          <w:rFonts w:cs="Arial"/>
          <w:color w:val="000000" w:themeColor="text1"/>
          <w:szCs w:val="20"/>
        </w:rPr>
        <w:t>Hrdlo: 1 malé ohýbané nebo 1 velké ohýbané</w:t>
      </w:r>
      <w:r w:rsidR="00B372AE" w:rsidRPr="000454DC">
        <w:rPr>
          <w:rFonts w:cs="Arial"/>
          <w:color w:val="000000" w:themeColor="text1"/>
          <w:szCs w:val="20"/>
        </w:rPr>
        <w:t>;</w:t>
      </w:r>
    </w:p>
    <w:p w14:paraId="7092AD54" w14:textId="77777777" w:rsidR="00ED74B9" w:rsidRPr="00B372AE" w:rsidRDefault="00561C05" w:rsidP="00B372AE">
      <w:pPr>
        <w:pStyle w:val="Odstavecseseznamem"/>
        <w:numPr>
          <w:ilvl w:val="0"/>
          <w:numId w:val="37"/>
        </w:numPr>
        <w:rPr>
          <w:rFonts w:cs="Arial"/>
          <w:color w:val="000000"/>
          <w:szCs w:val="20"/>
        </w:rPr>
      </w:pPr>
      <w:r w:rsidRPr="00B372AE">
        <w:rPr>
          <w:rFonts w:cs="Arial"/>
          <w:color w:val="000000"/>
          <w:szCs w:val="20"/>
        </w:rPr>
        <w:t>Materiály: klapky z postříbřeného niklového stříbra, horní a dolní spoj z grenadilového dřeva, zvon z postříbřeného niklového stříbra, kožené podložky s kovovými rezonátory</w:t>
      </w:r>
    </w:p>
    <w:p w14:paraId="4610563E" w14:textId="084C7B8F" w:rsidR="00ED74B9" w:rsidRPr="00B372AE" w:rsidRDefault="00561C05" w:rsidP="00B372AE">
      <w:pPr>
        <w:pStyle w:val="Odstavecseseznamem"/>
        <w:numPr>
          <w:ilvl w:val="0"/>
          <w:numId w:val="37"/>
        </w:numPr>
        <w:rPr>
          <w:rFonts w:cs="Arial"/>
          <w:color w:val="000000"/>
          <w:szCs w:val="20"/>
        </w:rPr>
      </w:pPr>
      <w:r w:rsidRPr="00B372AE">
        <w:rPr>
          <w:rFonts w:cs="Arial"/>
          <w:color w:val="000000"/>
          <w:szCs w:val="20"/>
        </w:rPr>
        <w:t>Povrchová úprava: postříbřená</w:t>
      </w:r>
      <w:r w:rsidR="00B372AE">
        <w:rPr>
          <w:rFonts w:cs="Arial"/>
          <w:color w:val="000000"/>
          <w:szCs w:val="20"/>
        </w:rPr>
        <w:t>;</w:t>
      </w:r>
      <w:r w:rsidRPr="00B372AE">
        <w:rPr>
          <w:rFonts w:cs="Arial"/>
          <w:color w:val="000000"/>
          <w:szCs w:val="20"/>
        </w:rPr>
        <w:t xml:space="preserve"> </w:t>
      </w:r>
    </w:p>
    <w:p w14:paraId="7BC9638F" w14:textId="07352334" w:rsidR="00ED74B9" w:rsidRPr="00B372AE" w:rsidRDefault="00561C05" w:rsidP="00B372AE">
      <w:pPr>
        <w:pStyle w:val="Odstavecseseznamem"/>
        <w:numPr>
          <w:ilvl w:val="0"/>
          <w:numId w:val="37"/>
        </w:numPr>
        <w:rPr>
          <w:rFonts w:cs="Arial"/>
          <w:color w:val="000000"/>
          <w:szCs w:val="20"/>
        </w:rPr>
      </w:pPr>
      <w:r w:rsidRPr="00B372AE">
        <w:rPr>
          <w:rFonts w:cs="Arial"/>
          <w:color w:val="000000"/>
          <w:szCs w:val="20"/>
        </w:rPr>
        <w:t>Součástí balení</w:t>
      </w:r>
      <w:r w:rsidR="00BD0F9B">
        <w:rPr>
          <w:rFonts w:cs="Arial"/>
          <w:color w:val="000000"/>
          <w:szCs w:val="20"/>
        </w:rPr>
        <w:t xml:space="preserve"> je požadováno</w:t>
      </w:r>
      <w:r w:rsidRPr="00B372AE">
        <w:rPr>
          <w:rFonts w:cs="Arial"/>
          <w:color w:val="000000"/>
          <w:szCs w:val="20"/>
        </w:rPr>
        <w:t xml:space="preserve">: náustek </w:t>
      </w:r>
      <w:proofErr w:type="spellStart"/>
      <w:r w:rsidRPr="00B372AE">
        <w:rPr>
          <w:rFonts w:cs="Arial"/>
          <w:color w:val="000000"/>
          <w:szCs w:val="20"/>
        </w:rPr>
        <w:t>Focus</w:t>
      </w:r>
      <w:proofErr w:type="spellEnd"/>
      <w:r w:rsidRPr="00B372AE">
        <w:rPr>
          <w:rFonts w:cs="Arial"/>
          <w:color w:val="000000"/>
          <w:szCs w:val="20"/>
        </w:rPr>
        <w:t xml:space="preserve"> s ligaturou a krytkou, sada na údržbu, pouzdro Pro-</w:t>
      </w:r>
      <w:proofErr w:type="spellStart"/>
      <w:r w:rsidRPr="00B372AE">
        <w:rPr>
          <w:rFonts w:cs="Arial"/>
          <w:color w:val="000000"/>
          <w:szCs w:val="20"/>
        </w:rPr>
        <w:t>Light</w:t>
      </w:r>
      <w:proofErr w:type="spellEnd"/>
      <w:r w:rsidRPr="00B372AE">
        <w:rPr>
          <w:rFonts w:cs="Arial"/>
          <w:color w:val="000000"/>
          <w:szCs w:val="20"/>
        </w:rPr>
        <w:t xml:space="preserve"> pro basový nástroj.</w:t>
      </w:r>
    </w:p>
    <w:p w14:paraId="77FD5962" w14:textId="77777777" w:rsidR="00ED74B9" w:rsidRPr="00B372AE" w:rsidRDefault="00ED74B9" w:rsidP="00ED74B9">
      <w:pPr>
        <w:pStyle w:val="Bezmezer"/>
        <w:rPr>
          <w:rFonts w:cs="Arial"/>
          <w:szCs w:val="20"/>
        </w:rPr>
      </w:pPr>
    </w:p>
    <w:p w14:paraId="4D5B0F4B" w14:textId="77777777" w:rsidR="000D2884" w:rsidRPr="00B372AE" w:rsidRDefault="000D2884" w:rsidP="000D2884">
      <w:pPr>
        <w:pStyle w:val="SubjectName-ContractCzechRadio"/>
        <w:jc w:val="center"/>
        <w:rPr>
          <w:rFonts w:cs="Arial"/>
          <w:color w:val="auto"/>
          <w:szCs w:val="20"/>
        </w:rPr>
      </w:pPr>
    </w:p>
    <w:p w14:paraId="7771D4E5" w14:textId="77777777" w:rsidR="005A1334" w:rsidRPr="007A0EBA" w:rsidRDefault="005A1334" w:rsidP="005A1334">
      <w:pPr>
        <w:jc w:val="both"/>
        <w:rPr>
          <w:rFonts w:cs="Arial"/>
          <w:b/>
          <w:szCs w:val="20"/>
          <w:u w:val="single"/>
        </w:rPr>
      </w:pPr>
      <w:r w:rsidRPr="007A0EBA">
        <w:rPr>
          <w:rFonts w:cs="Arial"/>
          <w:b/>
          <w:szCs w:val="20"/>
          <w:u w:val="single"/>
        </w:rPr>
        <w:t>Vybraný dodavatel je povinen umožnit zkoušku hudebních nástrojů z požadovan</w:t>
      </w:r>
      <w:r>
        <w:rPr>
          <w:rFonts w:cs="Arial"/>
          <w:b/>
          <w:szCs w:val="20"/>
          <w:u w:val="single"/>
        </w:rPr>
        <w:t>ém</w:t>
      </w:r>
      <w:r w:rsidRPr="007A0EBA">
        <w:rPr>
          <w:rFonts w:cs="Arial"/>
          <w:b/>
          <w:szCs w:val="20"/>
          <w:u w:val="single"/>
        </w:rPr>
        <w:t xml:space="preserve"> počtu kusů, a to: </w:t>
      </w:r>
    </w:p>
    <w:p w14:paraId="65014A9A" w14:textId="77777777" w:rsidR="005A1334" w:rsidRPr="007A0EBA" w:rsidRDefault="005A1334" w:rsidP="005A1334">
      <w:pPr>
        <w:jc w:val="both"/>
        <w:rPr>
          <w:rFonts w:cs="Arial"/>
          <w:b/>
          <w:szCs w:val="20"/>
          <w:u w:val="single"/>
        </w:rPr>
      </w:pPr>
    </w:p>
    <w:p w14:paraId="7D97E80F" w14:textId="77777777" w:rsidR="005A1334" w:rsidRPr="007A0EBA" w:rsidRDefault="005A1334" w:rsidP="005A1334">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b/>
          <w:szCs w:val="20"/>
        </w:rPr>
      </w:pPr>
      <w:r w:rsidRPr="007A0EBA">
        <w:rPr>
          <w:rFonts w:cs="Arial"/>
          <w:b/>
          <w:szCs w:val="20"/>
        </w:rPr>
        <w:t>minimálně ze dvou kusů hoboj</w:t>
      </w:r>
      <w:r>
        <w:rPr>
          <w:rFonts w:cs="Arial"/>
          <w:b/>
          <w:szCs w:val="20"/>
        </w:rPr>
        <w:t>ů</w:t>
      </w:r>
      <w:r w:rsidRPr="007A0EBA">
        <w:rPr>
          <w:rFonts w:cs="Arial"/>
          <w:b/>
          <w:szCs w:val="20"/>
        </w:rPr>
        <w:t xml:space="preserve"> </w:t>
      </w:r>
      <w:proofErr w:type="spellStart"/>
      <w:r w:rsidRPr="007A0EBA">
        <w:rPr>
          <w:rFonts w:cs="Arial"/>
          <w:b/>
          <w:szCs w:val="20"/>
        </w:rPr>
        <w:t>Mönnig</w:t>
      </w:r>
      <w:proofErr w:type="spellEnd"/>
      <w:r w:rsidRPr="007A0EBA">
        <w:rPr>
          <w:rFonts w:cs="Arial"/>
          <w:b/>
          <w:szCs w:val="20"/>
        </w:rPr>
        <w:t xml:space="preserve"> </w:t>
      </w:r>
      <w:proofErr w:type="spellStart"/>
      <w:r w:rsidRPr="007A0EBA">
        <w:rPr>
          <w:rFonts w:cs="Arial"/>
          <w:b/>
          <w:szCs w:val="20"/>
        </w:rPr>
        <w:t>mod</w:t>
      </w:r>
      <w:proofErr w:type="spellEnd"/>
      <w:r w:rsidRPr="007A0EBA">
        <w:rPr>
          <w:rFonts w:cs="Arial"/>
          <w:b/>
          <w:szCs w:val="20"/>
        </w:rPr>
        <w:t>. Albrecht Mayer 155 AM</w:t>
      </w:r>
    </w:p>
    <w:p w14:paraId="47AE79CA" w14:textId="77777777" w:rsidR="005A1334" w:rsidRPr="007A0EBA" w:rsidRDefault="005A1334" w:rsidP="005A1334">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b/>
          <w:bCs/>
          <w:color w:val="000000"/>
          <w:szCs w:val="20"/>
        </w:rPr>
      </w:pPr>
      <w:r w:rsidRPr="007A0EBA">
        <w:rPr>
          <w:rFonts w:cs="Arial"/>
          <w:b/>
          <w:szCs w:val="20"/>
        </w:rPr>
        <w:t>minimálně ze dvou kusů A klarinet</w:t>
      </w:r>
      <w:r>
        <w:rPr>
          <w:rFonts w:cs="Arial"/>
          <w:b/>
          <w:szCs w:val="20"/>
        </w:rPr>
        <w:t>ů</w:t>
      </w:r>
      <w:r w:rsidRPr="007A0EBA">
        <w:rPr>
          <w:rFonts w:cs="Arial"/>
          <w:b/>
          <w:szCs w:val="20"/>
        </w:rPr>
        <w:t xml:space="preserve"> </w:t>
      </w:r>
      <w:r w:rsidRPr="007A0EBA">
        <w:rPr>
          <w:rFonts w:cs="Arial"/>
          <w:b/>
          <w:bCs/>
          <w:color w:val="000000"/>
          <w:szCs w:val="20"/>
        </w:rPr>
        <w:t xml:space="preserve">F. Arthur </w:t>
      </w:r>
      <w:proofErr w:type="spellStart"/>
      <w:r w:rsidRPr="007A0EBA">
        <w:rPr>
          <w:rFonts w:cs="Arial"/>
          <w:b/>
          <w:bCs/>
          <w:color w:val="000000"/>
          <w:szCs w:val="20"/>
        </w:rPr>
        <w:t>Uebel</w:t>
      </w:r>
      <w:proofErr w:type="spellEnd"/>
      <w:r w:rsidRPr="007A0EBA">
        <w:rPr>
          <w:rFonts w:cs="Arial"/>
          <w:b/>
          <w:bCs/>
          <w:color w:val="000000"/>
          <w:szCs w:val="20"/>
        </w:rPr>
        <w:t xml:space="preserve"> model A </w:t>
      </w:r>
      <w:proofErr w:type="spellStart"/>
      <w:r w:rsidRPr="007A0EBA">
        <w:rPr>
          <w:rFonts w:cs="Arial"/>
          <w:b/>
          <w:bCs/>
          <w:color w:val="000000"/>
          <w:szCs w:val="20"/>
        </w:rPr>
        <w:t>Plateau</w:t>
      </w:r>
      <w:proofErr w:type="spellEnd"/>
      <w:r w:rsidRPr="007A0EBA">
        <w:rPr>
          <w:rFonts w:cs="Arial"/>
          <w:b/>
          <w:bCs/>
          <w:color w:val="000000"/>
          <w:szCs w:val="20"/>
        </w:rPr>
        <w:t xml:space="preserve"> GSP</w:t>
      </w:r>
    </w:p>
    <w:p w14:paraId="0B831B6B" w14:textId="77777777" w:rsidR="005A1334" w:rsidRPr="007A0EBA" w:rsidRDefault="005A1334" w:rsidP="005A1334">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b/>
          <w:szCs w:val="20"/>
        </w:rPr>
      </w:pPr>
      <w:r w:rsidRPr="007A0EBA">
        <w:rPr>
          <w:rFonts w:cs="Arial"/>
          <w:b/>
          <w:szCs w:val="20"/>
        </w:rPr>
        <w:t>minimálně ze tří kusů basklarinet</w:t>
      </w:r>
      <w:r>
        <w:rPr>
          <w:rFonts w:cs="Arial"/>
          <w:b/>
          <w:szCs w:val="20"/>
        </w:rPr>
        <w:t>ů</w:t>
      </w:r>
      <w:r w:rsidRPr="007A0EBA">
        <w:rPr>
          <w:rFonts w:cs="Arial"/>
          <w:b/>
          <w:szCs w:val="20"/>
        </w:rPr>
        <w:t xml:space="preserve"> </w:t>
      </w:r>
      <w:proofErr w:type="spellStart"/>
      <w:r w:rsidRPr="007A0EBA">
        <w:rPr>
          <w:rFonts w:cs="Arial"/>
          <w:b/>
          <w:szCs w:val="20"/>
        </w:rPr>
        <w:t>Selmer</w:t>
      </w:r>
      <w:proofErr w:type="spellEnd"/>
      <w:r w:rsidRPr="007A0EBA">
        <w:rPr>
          <w:rFonts w:cs="Arial"/>
          <w:b/>
          <w:szCs w:val="20"/>
        </w:rPr>
        <w:t xml:space="preserve"> </w:t>
      </w:r>
      <w:proofErr w:type="spellStart"/>
      <w:r w:rsidRPr="007A0EBA">
        <w:rPr>
          <w:rFonts w:cs="Arial"/>
          <w:b/>
          <w:szCs w:val="20"/>
        </w:rPr>
        <w:t>Privilege</w:t>
      </w:r>
      <w:proofErr w:type="spellEnd"/>
    </w:p>
    <w:p w14:paraId="3966927A" w14:textId="77777777" w:rsidR="000D2884" w:rsidRDefault="000D2884" w:rsidP="000D2884">
      <w:pPr>
        <w:pStyle w:val="SubjectName-ContractCzechRadio"/>
        <w:jc w:val="center"/>
        <w:rPr>
          <w:color w:val="auto"/>
        </w:rPr>
      </w:pPr>
      <w:bookmarkStart w:id="1" w:name="_GoBack"/>
      <w:bookmarkEnd w:id="1"/>
    </w:p>
    <w:p w14:paraId="2F0E312E" w14:textId="77777777" w:rsidR="00B3376A" w:rsidRDefault="00561C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4E8189E7" w14:textId="77777777" w:rsidR="00B3376A" w:rsidRDefault="00B3376A" w:rsidP="00B3376A">
      <w:pPr>
        <w:tabs>
          <w:tab w:val="clear" w:pos="312"/>
          <w:tab w:val="clear" w:pos="624"/>
          <w:tab w:val="left" w:pos="708"/>
        </w:tabs>
        <w:spacing w:after="160" w:line="256" w:lineRule="auto"/>
        <w:rPr>
          <w:rFonts w:cs="Arial"/>
          <w:b/>
          <w:color w:val="000F37"/>
          <w:sz w:val="18"/>
        </w:rPr>
      </w:pPr>
    </w:p>
    <w:p w14:paraId="5A9434BD" w14:textId="77777777" w:rsidR="00B3376A" w:rsidRDefault="00561C05" w:rsidP="00B3376A">
      <w:pPr>
        <w:pStyle w:val="SubjectName-ContractCzechRadio"/>
        <w:jc w:val="center"/>
        <w:rPr>
          <w:color w:val="auto"/>
        </w:rPr>
      </w:pPr>
      <w:r>
        <w:rPr>
          <w:color w:val="auto"/>
        </w:rPr>
        <w:t>PŘÍLOHA Č. 2 – SPECIFIKACE CENY</w:t>
      </w:r>
    </w:p>
    <w:p w14:paraId="02B81DFE" w14:textId="77777777" w:rsidR="00B3376A" w:rsidRDefault="00B3376A" w:rsidP="00B3376A">
      <w:pPr>
        <w:pStyle w:val="SubjectSpecification-ContractCzechRadio"/>
      </w:pPr>
    </w:p>
    <w:p w14:paraId="6C6338E4" w14:textId="0D62E1CF" w:rsidR="00B3376A" w:rsidRDefault="00561C05" w:rsidP="00B3376A">
      <w:pPr>
        <w:pStyle w:val="SubjectSpecification-ContractCzechRadio"/>
        <w:jc w:val="center"/>
        <w:rPr>
          <w:i/>
        </w:rPr>
      </w:pPr>
      <w:r>
        <w:rPr>
          <w:i/>
        </w:rPr>
        <w:t xml:space="preserve">Tato příloha č. 2 smlouvy se shoduje s přílohou č. </w:t>
      </w:r>
      <w:r w:rsidR="0016454B">
        <w:rPr>
          <w:i/>
        </w:rPr>
        <w:t>4</w:t>
      </w:r>
      <w:r>
        <w:rPr>
          <w:i/>
        </w:rPr>
        <w:t xml:space="preserve">.1 Výzvy – Tabulka pro výpočet nabídkové ceny pro část </w:t>
      </w:r>
      <w:r w:rsidR="001679C9">
        <w:rPr>
          <w:i/>
        </w:rPr>
        <w:t>1</w:t>
      </w:r>
      <w:r>
        <w:rPr>
          <w:i/>
        </w:rPr>
        <w:t xml:space="preserve"> VZ vyplněnou účastníkem, s nímž je smlouva uzavírána.</w:t>
      </w:r>
    </w:p>
    <w:p w14:paraId="358A75B2" w14:textId="77777777" w:rsidR="00731E1C" w:rsidRPr="000D2884" w:rsidRDefault="00731E1C" w:rsidP="000D2884"/>
    <w:sectPr w:rsidR="00731E1C" w:rsidRPr="000D2884"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61E90C" w14:textId="77777777" w:rsidR="00A66172" w:rsidRDefault="00A66172">
      <w:pPr>
        <w:spacing w:line="240" w:lineRule="auto"/>
      </w:pPr>
      <w:r>
        <w:separator/>
      </w:r>
    </w:p>
  </w:endnote>
  <w:endnote w:type="continuationSeparator" w:id="0">
    <w:p w14:paraId="6BB637C9" w14:textId="77777777" w:rsidR="00A66172" w:rsidRDefault="00A661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CB1CE" w14:textId="77777777" w:rsidR="00BE6222" w:rsidRDefault="00561C05">
    <w:pPr>
      <w:pStyle w:val="Zpat"/>
    </w:pPr>
    <w:r>
      <w:rPr>
        <w:noProof/>
        <w:lang w:eastAsia="cs-CZ"/>
      </w:rPr>
      <mc:AlternateContent>
        <mc:Choice Requires="wps">
          <w:drawing>
            <wp:anchor distT="0" distB="0" distL="114300" distR="114300" simplePos="0" relativeHeight="251655680" behindDoc="0" locked="0" layoutInCell="1" allowOverlap="1" wp14:anchorId="2207BDBA" wp14:editId="1E063FF2">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ED07DC" w14:textId="77777777" w:rsidR="00BE6222" w:rsidRPr="00727BE2" w:rsidRDefault="00A6617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7C1E7F" w:rsidRPr="00727BE2">
                                <w:rPr>
                                  <w:rStyle w:val="slostrnky"/>
                                </w:rPr>
                                <w:fldChar w:fldCharType="begin"/>
                              </w:r>
                              <w:r w:rsidR="007C1E7F" w:rsidRPr="00727BE2">
                                <w:rPr>
                                  <w:rStyle w:val="slostrnky"/>
                                </w:rPr>
                                <w:instrText xml:space="preserve"> PAGE   \* MERGEFORMAT </w:instrText>
                              </w:r>
                              <w:r w:rsidR="007C1E7F" w:rsidRPr="00727BE2">
                                <w:rPr>
                                  <w:rStyle w:val="slostrnky"/>
                                </w:rPr>
                                <w:fldChar w:fldCharType="separate"/>
                              </w:r>
                              <w:r w:rsidR="00F03B99">
                                <w:rPr>
                                  <w:rStyle w:val="slostrnky"/>
                                  <w:noProof/>
                                </w:rPr>
                                <w:t>7</w:t>
                              </w:r>
                              <w:r w:rsidR="007C1E7F" w:rsidRPr="00727BE2">
                                <w:rPr>
                                  <w:rStyle w:val="slostrnky"/>
                                </w:rPr>
                                <w:fldChar w:fldCharType="end"/>
                              </w:r>
                              <w:r w:rsidR="007C1E7F" w:rsidRPr="00727BE2">
                                <w:rPr>
                                  <w:rStyle w:val="slostrnky"/>
                                </w:rPr>
                                <w:t xml:space="preserve"> / </w:t>
                              </w:r>
                              <w:r w:rsidR="007C1E7F">
                                <w:rPr>
                                  <w:rStyle w:val="slostrnky"/>
                                  <w:noProof/>
                                </w:rPr>
                                <w:fldChar w:fldCharType="begin"/>
                              </w:r>
                              <w:r w:rsidR="007C1E7F">
                                <w:rPr>
                                  <w:rStyle w:val="slostrnky"/>
                                  <w:noProof/>
                                </w:rPr>
                                <w:instrText xml:space="preserve"> NUMPAGES   \* MERGEFORMAT </w:instrText>
                              </w:r>
                              <w:r w:rsidR="007C1E7F">
                                <w:rPr>
                                  <w:rStyle w:val="slostrnky"/>
                                  <w:noProof/>
                                </w:rPr>
                                <w:fldChar w:fldCharType="separate"/>
                              </w:r>
                              <w:ins w:id="2" w:author="Kotrč Ondřej" w:date="2025-09-29T16:52:00Z">
                                <w:r w:rsidR="00F03B99">
                                  <w:rPr>
                                    <w:rStyle w:val="slostrnky"/>
                                    <w:noProof/>
                                  </w:rPr>
                                  <w:t>7</w:t>
                                </w:r>
                              </w:ins>
                              <w:del w:id="3" w:author="Kotrč Ondřej" w:date="2025-09-29T16:50:00Z">
                                <w:r w:rsidR="00561C05" w:rsidDel="00F03B99">
                                  <w:rPr>
                                    <w:rStyle w:val="slostrnky"/>
                                    <w:noProof/>
                                  </w:rPr>
                                  <w:delText>7</w:delText>
                                </w:r>
                              </w:del>
                              <w:r w:rsidR="007C1E7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207BDBA"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16ED07DC" w14:textId="77777777" w:rsidR="00BE6222" w:rsidRPr="00727BE2" w:rsidRDefault="00A6617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7C1E7F" w:rsidRPr="00727BE2">
                          <w:rPr>
                            <w:rStyle w:val="slostrnky"/>
                          </w:rPr>
                          <w:fldChar w:fldCharType="begin"/>
                        </w:r>
                        <w:r w:rsidR="007C1E7F" w:rsidRPr="00727BE2">
                          <w:rPr>
                            <w:rStyle w:val="slostrnky"/>
                          </w:rPr>
                          <w:instrText xml:space="preserve"> PAGE   \* MERGEFORMAT </w:instrText>
                        </w:r>
                        <w:r w:rsidR="007C1E7F" w:rsidRPr="00727BE2">
                          <w:rPr>
                            <w:rStyle w:val="slostrnky"/>
                          </w:rPr>
                          <w:fldChar w:fldCharType="separate"/>
                        </w:r>
                        <w:r w:rsidR="00F03B99">
                          <w:rPr>
                            <w:rStyle w:val="slostrnky"/>
                            <w:noProof/>
                          </w:rPr>
                          <w:t>7</w:t>
                        </w:r>
                        <w:r w:rsidR="007C1E7F" w:rsidRPr="00727BE2">
                          <w:rPr>
                            <w:rStyle w:val="slostrnky"/>
                          </w:rPr>
                          <w:fldChar w:fldCharType="end"/>
                        </w:r>
                        <w:r w:rsidR="007C1E7F" w:rsidRPr="00727BE2">
                          <w:rPr>
                            <w:rStyle w:val="slostrnky"/>
                          </w:rPr>
                          <w:t xml:space="preserve"> / </w:t>
                        </w:r>
                        <w:r w:rsidR="007C1E7F">
                          <w:rPr>
                            <w:rStyle w:val="slostrnky"/>
                            <w:noProof/>
                          </w:rPr>
                          <w:fldChar w:fldCharType="begin"/>
                        </w:r>
                        <w:r w:rsidR="007C1E7F">
                          <w:rPr>
                            <w:rStyle w:val="slostrnky"/>
                            <w:noProof/>
                          </w:rPr>
                          <w:instrText xml:space="preserve"> NUMPAGES   \* MERGEFORMAT </w:instrText>
                        </w:r>
                        <w:r w:rsidR="007C1E7F">
                          <w:rPr>
                            <w:rStyle w:val="slostrnky"/>
                            <w:noProof/>
                          </w:rPr>
                          <w:fldChar w:fldCharType="separate"/>
                        </w:r>
                        <w:ins w:id="4" w:author="Kotrč Ondřej" w:date="2025-09-29T16:52:00Z">
                          <w:r w:rsidR="00F03B99">
                            <w:rPr>
                              <w:rStyle w:val="slostrnky"/>
                              <w:noProof/>
                            </w:rPr>
                            <w:t>7</w:t>
                          </w:r>
                        </w:ins>
                        <w:del w:id="5" w:author="Kotrč Ondřej" w:date="2025-09-29T16:50:00Z">
                          <w:r w:rsidR="00561C05" w:rsidDel="00F03B99">
                            <w:rPr>
                              <w:rStyle w:val="slostrnky"/>
                              <w:noProof/>
                            </w:rPr>
                            <w:delText>7</w:delText>
                          </w:r>
                        </w:del>
                        <w:r w:rsidR="007C1E7F">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79384" w14:textId="77777777" w:rsidR="00BE6222" w:rsidRPr="00B5596D" w:rsidRDefault="00561C05" w:rsidP="00B5596D">
    <w:pPr>
      <w:pStyle w:val="Zpat"/>
    </w:pPr>
    <w:r>
      <w:rPr>
        <w:noProof/>
        <w:lang w:eastAsia="cs-CZ"/>
      </w:rPr>
      <mc:AlternateContent>
        <mc:Choice Requires="wps">
          <w:drawing>
            <wp:anchor distT="0" distB="0" distL="114300" distR="114300" simplePos="0" relativeHeight="251658752" behindDoc="0" locked="0" layoutInCell="1" allowOverlap="1" wp14:anchorId="3C713D03" wp14:editId="5F3E678B">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4132BE" w14:textId="77777777" w:rsidR="00BE6222" w:rsidRPr="00727BE2" w:rsidRDefault="00A6617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7C1E7F" w:rsidRPr="00727BE2">
                                <w:rPr>
                                  <w:rStyle w:val="slostrnky"/>
                                </w:rPr>
                                <w:fldChar w:fldCharType="begin"/>
                              </w:r>
                              <w:r w:rsidR="007C1E7F" w:rsidRPr="00727BE2">
                                <w:rPr>
                                  <w:rStyle w:val="slostrnky"/>
                                </w:rPr>
                                <w:instrText xml:space="preserve"> PAGE   \* MERGEFORMAT </w:instrText>
                              </w:r>
                              <w:r w:rsidR="007C1E7F" w:rsidRPr="00727BE2">
                                <w:rPr>
                                  <w:rStyle w:val="slostrnky"/>
                                </w:rPr>
                                <w:fldChar w:fldCharType="separate"/>
                              </w:r>
                              <w:r w:rsidR="00F03B99">
                                <w:rPr>
                                  <w:rStyle w:val="slostrnky"/>
                                  <w:noProof/>
                                </w:rPr>
                                <w:t>1</w:t>
                              </w:r>
                              <w:r w:rsidR="007C1E7F" w:rsidRPr="00727BE2">
                                <w:rPr>
                                  <w:rStyle w:val="slostrnky"/>
                                </w:rPr>
                                <w:fldChar w:fldCharType="end"/>
                              </w:r>
                              <w:r w:rsidR="007C1E7F" w:rsidRPr="00727BE2">
                                <w:rPr>
                                  <w:rStyle w:val="slostrnky"/>
                                </w:rPr>
                                <w:t xml:space="preserve"> / </w:t>
                              </w:r>
                              <w:r w:rsidR="00FF4123" w:rsidRPr="00FF4123">
                                <w:fldChar w:fldCharType="begin"/>
                              </w:r>
                              <w:r w:rsidR="007C1E7F">
                                <w:instrText xml:space="preserve"> NUMPAGES   \* MERGEFORMAT </w:instrText>
                              </w:r>
                              <w:r w:rsidR="00FF4123" w:rsidRPr="00FF4123">
                                <w:fldChar w:fldCharType="separate"/>
                              </w:r>
                              <w:ins w:id="6" w:author="Kotrč Ondřej" w:date="2025-09-29T16:52:00Z">
                                <w:r w:rsidR="00F03B99" w:rsidRPr="00F03B99">
                                  <w:rPr>
                                    <w:rStyle w:val="slostrnky"/>
                                    <w:noProof/>
                                    <w:rPrChange w:id="7" w:author="Kotrč Ondřej" w:date="2025-09-29T16:52:00Z">
                                      <w:rPr/>
                                    </w:rPrChange>
                                  </w:rPr>
                                  <w:t>7</w:t>
                                </w:r>
                              </w:ins>
                              <w:del w:id="8" w:author="Kotrč Ondřej" w:date="2025-09-29T16:50:00Z">
                                <w:r w:rsidR="00561C05" w:rsidRPr="00ED74B9" w:rsidDel="00F03B99">
                                  <w:rPr>
                                    <w:rStyle w:val="slostrnky"/>
                                    <w:noProof/>
                                  </w:rPr>
                                  <w:delText>7</w:delText>
                                </w:r>
                              </w:del>
                              <w:r w:rsidR="00FF4123" w:rsidRPr="00FF4123">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C713D03"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7D4132BE" w14:textId="77777777" w:rsidR="00BE6222" w:rsidRPr="00727BE2" w:rsidRDefault="00A6617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7C1E7F" w:rsidRPr="00727BE2">
                          <w:rPr>
                            <w:rStyle w:val="slostrnky"/>
                          </w:rPr>
                          <w:fldChar w:fldCharType="begin"/>
                        </w:r>
                        <w:r w:rsidR="007C1E7F" w:rsidRPr="00727BE2">
                          <w:rPr>
                            <w:rStyle w:val="slostrnky"/>
                          </w:rPr>
                          <w:instrText xml:space="preserve"> PAGE   \* MERGEFORMAT </w:instrText>
                        </w:r>
                        <w:r w:rsidR="007C1E7F" w:rsidRPr="00727BE2">
                          <w:rPr>
                            <w:rStyle w:val="slostrnky"/>
                          </w:rPr>
                          <w:fldChar w:fldCharType="separate"/>
                        </w:r>
                        <w:r w:rsidR="00F03B99">
                          <w:rPr>
                            <w:rStyle w:val="slostrnky"/>
                            <w:noProof/>
                          </w:rPr>
                          <w:t>1</w:t>
                        </w:r>
                        <w:r w:rsidR="007C1E7F" w:rsidRPr="00727BE2">
                          <w:rPr>
                            <w:rStyle w:val="slostrnky"/>
                          </w:rPr>
                          <w:fldChar w:fldCharType="end"/>
                        </w:r>
                        <w:r w:rsidR="007C1E7F" w:rsidRPr="00727BE2">
                          <w:rPr>
                            <w:rStyle w:val="slostrnky"/>
                          </w:rPr>
                          <w:t xml:space="preserve"> / </w:t>
                        </w:r>
                        <w:r w:rsidR="00FF4123" w:rsidRPr="00FF4123">
                          <w:fldChar w:fldCharType="begin"/>
                        </w:r>
                        <w:r w:rsidR="007C1E7F">
                          <w:instrText xml:space="preserve"> NUMPAGES   \* MERGEFORMAT </w:instrText>
                        </w:r>
                        <w:r w:rsidR="00FF4123" w:rsidRPr="00FF4123">
                          <w:fldChar w:fldCharType="separate"/>
                        </w:r>
                        <w:ins w:id="9" w:author="Kotrč Ondřej" w:date="2025-09-29T16:52:00Z">
                          <w:r w:rsidR="00F03B99" w:rsidRPr="00F03B99">
                            <w:rPr>
                              <w:rStyle w:val="slostrnky"/>
                              <w:noProof/>
                              <w:rPrChange w:id="10" w:author="Kotrč Ondřej" w:date="2025-09-29T16:52:00Z">
                                <w:rPr/>
                              </w:rPrChange>
                            </w:rPr>
                            <w:t>7</w:t>
                          </w:r>
                        </w:ins>
                        <w:del w:id="11" w:author="Kotrč Ondřej" w:date="2025-09-29T16:50:00Z">
                          <w:r w:rsidR="00561C05" w:rsidRPr="00ED74B9" w:rsidDel="00F03B99">
                            <w:rPr>
                              <w:rStyle w:val="slostrnky"/>
                              <w:noProof/>
                            </w:rPr>
                            <w:delText>7</w:delText>
                          </w:r>
                        </w:del>
                        <w:r w:rsidR="00FF4123" w:rsidRPr="00FF4123">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F45B4" w14:textId="77777777" w:rsidR="00A66172" w:rsidRDefault="00A66172">
      <w:pPr>
        <w:spacing w:line="240" w:lineRule="auto"/>
      </w:pPr>
      <w:r>
        <w:separator/>
      </w:r>
    </w:p>
  </w:footnote>
  <w:footnote w:type="continuationSeparator" w:id="0">
    <w:p w14:paraId="4DC0BA26" w14:textId="77777777" w:rsidR="00A66172" w:rsidRDefault="00A6617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C8F6C" w14:textId="77777777" w:rsidR="00731E1C" w:rsidRDefault="00561C05">
    <w:pPr>
      <w:pStyle w:val="Zhlav"/>
    </w:pPr>
    <w:r>
      <w:rPr>
        <w:noProof/>
        <w:lang w:eastAsia="cs-CZ"/>
      </w:rPr>
      <w:drawing>
        <wp:anchor distT="0" distB="0" distL="114300" distR="114300" simplePos="0" relativeHeight="251659776" behindDoc="0" locked="1" layoutInCell="1" allowOverlap="1" wp14:anchorId="12C3852C" wp14:editId="71D8B795">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0831A" w14:textId="77777777" w:rsidR="00BE6222" w:rsidRDefault="00561C05"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70CFE34E" wp14:editId="7250109C">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8DC3E6A" w14:textId="77777777" w:rsidR="00BE6222" w:rsidRPr="00321BCC" w:rsidRDefault="00561C05"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0CFE34E"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78DC3E6A" w14:textId="77777777" w:rsidR="00BE6222" w:rsidRPr="00321BCC" w:rsidRDefault="00561C05"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049A1275" wp14:editId="25C2C7A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329FF"/>
    <w:multiLevelType w:val="hybridMultilevel"/>
    <w:tmpl w:val="87CE72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E554F0"/>
    <w:multiLevelType w:val="multilevel"/>
    <w:tmpl w:val="5456ED1A"/>
    <w:numStyleLink w:val="Section-Contract"/>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211383C"/>
    <w:multiLevelType w:val="hybridMultilevel"/>
    <w:tmpl w:val="06A08264"/>
    <w:lvl w:ilvl="0" w:tplc="0CFA151E">
      <w:start w:val="1"/>
      <w:numFmt w:val="bullet"/>
      <w:lvlText w:val=""/>
      <w:lvlJc w:val="left"/>
      <w:pPr>
        <w:ind w:left="720" w:hanging="360"/>
      </w:pPr>
      <w:rPr>
        <w:rFonts w:ascii="Symbol" w:hAnsi="Symbol" w:hint="default"/>
      </w:rPr>
    </w:lvl>
    <w:lvl w:ilvl="1" w:tplc="A1769C64" w:tentative="1">
      <w:start w:val="1"/>
      <w:numFmt w:val="bullet"/>
      <w:lvlText w:val="o"/>
      <w:lvlJc w:val="left"/>
      <w:pPr>
        <w:ind w:left="1440" w:hanging="360"/>
      </w:pPr>
      <w:rPr>
        <w:rFonts w:ascii="Courier New" w:hAnsi="Courier New" w:cs="Courier New" w:hint="default"/>
      </w:rPr>
    </w:lvl>
    <w:lvl w:ilvl="2" w:tplc="3768ECB8" w:tentative="1">
      <w:start w:val="1"/>
      <w:numFmt w:val="bullet"/>
      <w:lvlText w:val=""/>
      <w:lvlJc w:val="left"/>
      <w:pPr>
        <w:ind w:left="2160" w:hanging="360"/>
      </w:pPr>
      <w:rPr>
        <w:rFonts w:ascii="Wingdings" w:hAnsi="Wingdings" w:hint="default"/>
      </w:rPr>
    </w:lvl>
    <w:lvl w:ilvl="3" w:tplc="F06AD49A" w:tentative="1">
      <w:start w:val="1"/>
      <w:numFmt w:val="bullet"/>
      <w:lvlText w:val=""/>
      <w:lvlJc w:val="left"/>
      <w:pPr>
        <w:ind w:left="2880" w:hanging="360"/>
      </w:pPr>
      <w:rPr>
        <w:rFonts w:ascii="Symbol" w:hAnsi="Symbol" w:hint="default"/>
      </w:rPr>
    </w:lvl>
    <w:lvl w:ilvl="4" w:tplc="BB288740" w:tentative="1">
      <w:start w:val="1"/>
      <w:numFmt w:val="bullet"/>
      <w:lvlText w:val="o"/>
      <w:lvlJc w:val="left"/>
      <w:pPr>
        <w:ind w:left="3600" w:hanging="360"/>
      </w:pPr>
      <w:rPr>
        <w:rFonts w:ascii="Courier New" w:hAnsi="Courier New" w:cs="Courier New" w:hint="default"/>
      </w:rPr>
    </w:lvl>
    <w:lvl w:ilvl="5" w:tplc="1B329BA6" w:tentative="1">
      <w:start w:val="1"/>
      <w:numFmt w:val="bullet"/>
      <w:lvlText w:val=""/>
      <w:lvlJc w:val="left"/>
      <w:pPr>
        <w:ind w:left="4320" w:hanging="360"/>
      </w:pPr>
      <w:rPr>
        <w:rFonts w:ascii="Wingdings" w:hAnsi="Wingdings" w:hint="default"/>
      </w:rPr>
    </w:lvl>
    <w:lvl w:ilvl="6" w:tplc="AE28CC0C" w:tentative="1">
      <w:start w:val="1"/>
      <w:numFmt w:val="bullet"/>
      <w:lvlText w:val=""/>
      <w:lvlJc w:val="left"/>
      <w:pPr>
        <w:ind w:left="5040" w:hanging="360"/>
      </w:pPr>
      <w:rPr>
        <w:rFonts w:ascii="Symbol" w:hAnsi="Symbol" w:hint="default"/>
      </w:rPr>
    </w:lvl>
    <w:lvl w:ilvl="7" w:tplc="7AC098BC" w:tentative="1">
      <w:start w:val="1"/>
      <w:numFmt w:val="bullet"/>
      <w:lvlText w:val="o"/>
      <w:lvlJc w:val="left"/>
      <w:pPr>
        <w:ind w:left="5760" w:hanging="360"/>
      </w:pPr>
      <w:rPr>
        <w:rFonts w:ascii="Courier New" w:hAnsi="Courier New" w:cs="Courier New" w:hint="default"/>
      </w:rPr>
    </w:lvl>
    <w:lvl w:ilvl="8" w:tplc="D39806FC" w:tentative="1">
      <w:start w:val="1"/>
      <w:numFmt w:val="bullet"/>
      <w:lvlText w:val=""/>
      <w:lvlJc w:val="left"/>
      <w:pPr>
        <w:ind w:left="6480" w:hanging="360"/>
      </w:pPr>
      <w:rPr>
        <w:rFonts w:ascii="Wingdings" w:hAnsi="Wingdings" w:hint="default"/>
      </w:rPr>
    </w:lvl>
  </w:abstractNum>
  <w:abstractNum w:abstractNumId="6"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1BA675CB"/>
    <w:multiLevelType w:val="hybridMultilevel"/>
    <w:tmpl w:val="832A87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E84C87"/>
    <w:multiLevelType w:val="multilevel"/>
    <w:tmpl w:val="023C2DE0"/>
    <w:numStyleLink w:val="Headings-Numbered"/>
  </w:abstractNum>
  <w:abstractNum w:abstractNumId="10" w15:restartNumberingAfterBreak="0">
    <w:nsid w:val="1C077C65"/>
    <w:multiLevelType w:val="hybridMultilevel"/>
    <w:tmpl w:val="07127C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2" w15:restartNumberingAfterBreak="0">
    <w:nsid w:val="1F7632CC"/>
    <w:multiLevelType w:val="multilevel"/>
    <w:tmpl w:val="4246CAA8"/>
    <w:numStyleLink w:val="Captions-Numbering"/>
  </w:abstractNum>
  <w:abstractNum w:abstractNumId="13" w15:restartNumberingAfterBreak="0">
    <w:nsid w:val="21543CC0"/>
    <w:multiLevelType w:val="hybridMultilevel"/>
    <w:tmpl w:val="1DE8944E"/>
    <w:lvl w:ilvl="0" w:tplc="E3A82CEA">
      <w:start w:val="1"/>
      <w:numFmt w:val="upperLetter"/>
      <w:lvlText w:val="%1.)"/>
      <w:lvlJc w:val="left"/>
      <w:pPr>
        <w:ind w:left="672" w:hanging="360"/>
      </w:pPr>
      <w:rPr>
        <w:rFonts w:hint="default"/>
      </w:rPr>
    </w:lvl>
    <w:lvl w:ilvl="1" w:tplc="6C1E3780" w:tentative="1">
      <w:start w:val="1"/>
      <w:numFmt w:val="lowerLetter"/>
      <w:lvlText w:val="%2."/>
      <w:lvlJc w:val="left"/>
      <w:pPr>
        <w:ind w:left="1392" w:hanging="360"/>
      </w:pPr>
    </w:lvl>
    <w:lvl w:ilvl="2" w:tplc="74E2A1DC" w:tentative="1">
      <w:start w:val="1"/>
      <w:numFmt w:val="lowerRoman"/>
      <w:lvlText w:val="%3."/>
      <w:lvlJc w:val="right"/>
      <w:pPr>
        <w:ind w:left="2112" w:hanging="180"/>
      </w:pPr>
    </w:lvl>
    <w:lvl w:ilvl="3" w:tplc="147E6F68" w:tentative="1">
      <w:start w:val="1"/>
      <w:numFmt w:val="decimal"/>
      <w:lvlText w:val="%4."/>
      <w:lvlJc w:val="left"/>
      <w:pPr>
        <w:ind w:left="2832" w:hanging="360"/>
      </w:pPr>
    </w:lvl>
    <w:lvl w:ilvl="4" w:tplc="57663ED6" w:tentative="1">
      <w:start w:val="1"/>
      <w:numFmt w:val="lowerLetter"/>
      <w:lvlText w:val="%5."/>
      <w:lvlJc w:val="left"/>
      <w:pPr>
        <w:ind w:left="3552" w:hanging="360"/>
      </w:pPr>
    </w:lvl>
    <w:lvl w:ilvl="5" w:tplc="28F24652" w:tentative="1">
      <w:start w:val="1"/>
      <w:numFmt w:val="lowerRoman"/>
      <w:lvlText w:val="%6."/>
      <w:lvlJc w:val="right"/>
      <w:pPr>
        <w:ind w:left="4272" w:hanging="180"/>
      </w:pPr>
    </w:lvl>
    <w:lvl w:ilvl="6" w:tplc="4D646216" w:tentative="1">
      <w:start w:val="1"/>
      <w:numFmt w:val="decimal"/>
      <w:lvlText w:val="%7."/>
      <w:lvlJc w:val="left"/>
      <w:pPr>
        <w:ind w:left="4992" w:hanging="360"/>
      </w:pPr>
    </w:lvl>
    <w:lvl w:ilvl="7" w:tplc="478E9154" w:tentative="1">
      <w:start w:val="1"/>
      <w:numFmt w:val="lowerLetter"/>
      <w:lvlText w:val="%8."/>
      <w:lvlJc w:val="left"/>
      <w:pPr>
        <w:ind w:left="5712" w:hanging="360"/>
      </w:pPr>
    </w:lvl>
    <w:lvl w:ilvl="8" w:tplc="B470B7F4" w:tentative="1">
      <w:start w:val="1"/>
      <w:numFmt w:val="lowerRoman"/>
      <w:lvlText w:val="%9."/>
      <w:lvlJc w:val="right"/>
      <w:pPr>
        <w:ind w:left="6432" w:hanging="180"/>
      </w:pPr>
    </w:lvl>
  </w:abstractNum>
  <w:abstractNum w:abstractNumId="14" w15:restartNumberingAfterBreak="0">
    <w:nsid w:val="227109E0"/>
    <w:multiLevelType w:val="multilevel"/>
    <w:tmpl w:val="B414D002"/>
    <w:numStyleLink w:val="Headings"/>
  </w:abstractNum>
  <w:abstractNum w:abstractNumId="15" w15:restartNumberingAfterBreak="0">
    <w:nsid w:val="32244F10"/>
    <w:multiLevelType w:val="multilevel"/>
    <w:tmpl w:val="C2A02212"/>
    <w:numStyleLink w:val="List-Contract"/>
  </w:abstractNum>
  <w:abstractNum w:abstractNumId="16"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8"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9"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0"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FEB2208"/>
    <w:multiLevelType w:val="hybridMultilevel"/>
    <w:tmpl w:val="8D3A8D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5349539E"/>
    <w:multiLevelType w:val="multilevel"/>
    <w:tmpl w:val="5456ED1A"/>
    <w:numStyleLink w:val="Section-Contract"/>
  </w:abstractNum>
  <w:abstractNum w:abstractNumId="24" w15:restartNumberingAfterBreak="0">
    <w:nsid w:val="569A0E61"/>
    <w:multiLevelType w:val="hybridMultilevel"/>
    <w:tmpl w:val="18D066E4"/>
    <w:lvl w:ilvl="0" w:tplc="0480DA0E">
      <w:start w:val="1"/>
      <w:numFmt w:val="lowerLetter"/>
      <w:lvlText w:val="%1)"/>
      <w:lvlJc w:val="left"/>
      <w:pPr>
        <w:ind w:left="720" w:hanging="360"/>
      </w:pPr>
    </w:lvl>
    <w:lvl w:ilvl="1" w:tplc="E9223F5A">
      <w:start w:val="1"/>
      <w:numFmt w:val="lowerLetter"/>
      <w:lvlText w:val="%2."/>
      <w:lvlJc w:val="left"/>
      <w:pPr>
        <w:ind w:left="1440" w:hanging="360"/>
      </w:pPr>
    </w:lvl>
    <w:lvl w:ilvl="2" w:tplc="E2BABCAC">
      <w:start w:val="1"/>
      <w:numFmt w:val="lowerRoman"/>
      <w:lvlText w:val="%3."/>
      <w:lvlJc w:val="right"/>
      <w:pPr>
        <w:ind w:left="2160" w:hanging="180"/>
      </w:pPr>
    </w:lvl>
    <w:lvl w:ilvl="3" w:tplc="9A4A9634">
      <w:start w:val="1"/>
      <w:numFmt w:val="decimal"/>
      <w:lvlText w:val="%4."/>
      <w:lvlJc w:val="left"/>
      <w:pPr>
        <w:ind w:left="2880" w:hanging="360"/>
      </w:pPr>
    </w:lvl>
    <w:lvl w:ilvl="4" w:tplc="DA6AA454">
      <w:start w:val="1"/>
      <w:numFmt w:val="lowerLetter"/>
      <w:lvlText w:val="%5."/>
      <w:lvlJc w:val="left"/>
      <w:pPr>
        <w:ind w:left="3600" w:hanging="360"/>
      </w:pPr>
    </w:lvl>
    <w:lvl w:ilvl="5" w:tplc="99F277F4">
      <w:start w:val="1"/>
      <w:numFmt w:val="lowerRoman"/>
      <w:lvlText w:val="%6."/>
      <w:lvlJc w:val="right"/>
      <w:pPr>
        <w:ind w:left="4320" w:hanging="180"/>
      </w:pPr>
    </w:lvl>
    <w:lvl w:ilvl="6" w:tplc="6D083BF2">
      <w:start w:val="1"/>
      <w:numFmt w:val="decimal"/>
      <w:lvlText w:val="%7."/>
      <w:lvlJc w:val="left"/>
      <w:pPr>
        <w:ind w:left="5040" w:hanging="360"/>
      </w:pPr>
    </w:lvl>
    <w:lvl w:ilvl="7" w:tplc="0CC08DC2">
      <w:start w:val="1"/>
      <w:numFmt w:val="lowerLetter"/>
      <w:lvlText w:val="%8."/>
      <w:lvlJc w:val="left"/>
      <w:pPr>
        <w:ind w:left="5760" w:hanging="360"/>
      </w:pPr>
    </w:lvl>
    <w:lvl w:ilvl="8" w:tplc="B7167CEE">
      <w:start w:val="1"/>
      <w:numFmt w:val="lowerRoman"/>
      <w:lvlText w:val="%9."/>
      <w:lvlJc w:val="right"/>
      <w:pPr>
        <w:ind w:left="6480" w:hanging="180"/>
      </w:pPr>
    </w:lvl>
  </w:abstractNum>
  <w:abstractNum w:abstractNumId="25"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58D064C7"/>
    <w:multiLevelType w:val="hybridMultilevel"/>
    <w:tmpl w:val="EDEAD15E"/>
    <w:lvl w:ilvl="0" w:tplc="09928C9A">
      <w:start w:val="1"/>
      <w:numFmt w:val="bullet"/>
      <w:lvlText w:val=""/>
      <w:lvlJc w:val="left"/>
      <w:pPr>
        <w:ind w:left="720" w:hanging="360"/>
      </w:pPr>
      <w:rPr>
        <w:rFonts w:ascii="Symbol" w:hAnsi="Symbol" w:hint="default"/>
      </w:rPr>
    </w:lvl>
    <w:lvl w:ilvl="1" w:tplc="98E64032" w:tentative="1">
      <w:start w:val="1"/>
      <w:numFmt w:val="bullet"/>
      <w:lvlText w:val="o"/>
      <w:lvlJc w:val="left"/>
      <w:pPr>
        <w:ind w:left="1440" w:hanging="360"/>
      </w:pPr>
      <w:rPr>
        <w:rFonts w:ascii="Courier New" w:hAnsi="Courier New" w:cs="Courier New" w:hint="default"/>
      </w:rPr>
    </w:lvl>
    <w:lvl w:ilvl="2" w:tplc="350204C8" w:tentative="1">
      <w:start w:val="1"/>
      <w:numFmt w:val="bullet"/>
      <w:lvlText w:val=""/>
      <w:lvlJc w:val="left"/>
      <w:pPr>
        <w:ind w:left="2160" w:hanging="360"/>
      </w:pPr>
      <w:rPr>
        <w:rFonts w:ascii="Wingdings" w:hAnsi="Wingdings" w:hint="default"/>
      </w:rPr>
    </w:lvl>
    <w:lvl w:ilvl="3" w:tplc="D8B8B202" w:tentative="1">
      <w:start w:val="1"/>
      <w:numFmt w:val="bullet"/>
      <w:lvlText w:val=""/>
      <w:lvlJc w:val="left"/>
      <w:pPr>
        <w:ind w:left="2880" w:hanging="360"/>
      </w:pPr>
      <w:rPr>
        <w:rFonts w:ascii="Symbol" w:hAnsi="Symbol" w:hint="default"/>
      </w:rPr>
    </w:lvl>
    <w:lvl w:ilvl="4" w:tplc="8C52919C" w:tentative="1">
      <w:start w:val="1"/>
      <w:numFmt w:val="bullet"/>
      <w:lvlText w:val="o"/>
      <w:lvlJc w:val="left"/>
      <w:pPr>
        <w:ind w:left="3600" w:hanging="360"/>
      </w:pPr>
      <w:rPr>
        <w:rFonts w:ascii="Courier New" w:hAnsi="Courier New" w:cs="Courier New" w:hint="default"/>
      </w:rPr>
    </w:lvl>
    <w:lvl w:ilvl="5" w:tplc="BBB8325E" w:tentative="1">
      <w:start w:val="1"/>
      <w:numFmt w:val="bullet"/>
      <w:lvlText w:val=""/>
      <w:lvlJc w:val="left"/>
      <w:pPr>
        <w:ind w:left="4320" w:hanging="360"/>
      </w:pPr>
      <w:rPr>
        <w:rFonts w:ascii="Wingdings" w:hAnsi="Wingdings" w:hint="default"/>
      </w:rPr>
    </w:lvl>
    <w:lvl w:ilvl="6" w:tplc="9526517C" w:tentative="1">
      <w:start w:val="1"/>
      <w:numFmt w:val="bullet"/>
      <w:lvlText w:val=""/>
      <w:lvlJc w:val="left"/>
      <w:pPr>
        <w:ind w:left="5040" w:hanging="360"/>
      </w:pPr>
      <w:rPr>
        <w:rFonts w:ascii="Symbol" w:hAnsi="Symbol" w:hint="default"/>
      </w:rPr>
    </w:lvl>
    <w:lvl w:ilvl="7" w:tplc="91CCD328" w:tentative="1">
      <w:start w:val="1"/>
      <w:numFmt w:val="bullet"/>
      <w:lvlText w:val="o"/>
      <w:lvlJc w:val="left"/>
      <w:pPr>
        <w:ind w:left="5760" w:hanging="360"/>
      </w:pPr>
      <w:rPr>
        <w:rFonts w:ascii="Courier New" w:hAnsi="Courier New" w:cs="Courier New" w:hint="default"/>
      </w:rPr>
    </w:lvl>
    <w:lvl w:ilvl="8" w:tplc="24C2960C" w:tentative="1">
      <w:start w:val="1"/>
      <w:numFmt w:val="bullet"/>
      <w:lvlText w:val=""/>
      <w:lvlJc w:val="left"/>
      <w:pPr>
        <w:ind w:left="6480" w:hanging="360"/>
      </w:pPr>
      <w:rPr>
        <w:rFonts w:ascii="Wingdings" w:hAnsi="Wingdings" w:hint="default"/>
      </w:rPr>
    </w:lvl>
  </w:abstractNum>
  <w:abstractNum w:abstractNumId="27"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8"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9"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0" w15:restartNumberingAfterBreak="0">
    <w:nsid w:val="737B0EE7"/>
    <w:multiLevelType w:val="hybridMultilevel"/>
    <w:tmpl w:val="B440AF98"/>
    <w:lvl w:ilvl="0" w:tplc="B5ACF928">
      <w:start w:val="1"/>
      <w:numFmt w:val="bullet"/>
      <w:lvlText w:val=""/>
      <w:lvlJc w:val="left"/>
      <w:pPr>
        <w:tabs>
          <w:tab w:val="num" w:pos="1080"/>
        </w:tabs>
        <w:ind w:left="1080" w:hanging="360"/>
      </w:pPr>
      <w:rPr>
        <w:rFonts w:ascii="Wingdings" w:hAnsi="Wingdings" w:hint="default"/>
      </w:rPr>
    </w:lvl>
    <w:lvl w:ilvl="1" w:tplc="07D6FB74" w:tentative="1">
      <w:start w:val="1"/>
      <w:numFmt w:val="bullet"/>
      <w:lvlText w:val="o"/>
      <w:lvlJc w:val="left"/>
      <w:pPr>
        <w:tabs>
          <w:tab w:val="num" w:pos="1800"/>
        </w:tabs>
        <w:ind w:left="1800" w:hanging="360"/>
      </w:pPr>
      <w:rPr>
        <w:rFonts w:ascii="Courier New" w:hAnsi="Courier New" w:cs="Courier New" w:hint="default"/>
      </w:rPr>
    </w:lvl>
    <w:lvl w:ilvl="2" w:tplc="15B40060" w:tentative="1">
      <w:start w:val="1"/>
      <w:numFmt w:val="bullet"/>
      <w:lvlText w:val=""/>
      <w:lvlJc w:val="left"/>
      <w:pPr>
        <w:tabs>
          <w:tab w:val="num" w:pos="2520"/>
        </w:tabs>
        <w:ind w:left="2520" w:hanging="360"/>
      </w:pPr>
      <w:rPr>
        <w:rFonts w:ascii="Wingdings" w:hAnsi="Wingdings" w:hint="default"/>
      </w:rPr>
    </w:lvl>
    <w:lvl w:ilvl="3" w:tplc="BE960E2A" w:tentative="1">
      <w:start w:val="1"/>
      <w:numFmt w:val="bullet"/>
      <w:lvlText w:val=""/>
      <w:lvlJc w:val="left"/>
      <w:pPr>
        <w:tabs>
          <w:tab w:val="num" w:pos="3240"/>
        </w:tabs>
        <w:ind w:left="3240" w:hanging="360"/>
      </w:pPr>
      <w:rPr>
        <w:rFonts w:ascii="Symbol" w:hAnsi="Symbol" w:hint="default"/>
      </w:rPr>
    </w:lvl>
    <w:lvl w:ilvl="4" w:tplc="B066C93C" w:tentative="1">
      <w:start w:val="1"/>
      <w:numFmt w:val="bullet"/>
      <w:lvlText w:val="o"/>
      <w:lvlJc w:val="left"/>
      <w:pPr>
        <w:tabs>
          <w:tab w:val="num" w:pos="3960"/>
        </w:tabs>
        <w:ind w:left="3960" w:hanging="360"/>
      </w:pPr>
      <w:rPr>
        <w:rFonts w:ascii="Courier New" w:hAnsi="Courier New" w:cs="Courier New" w:hint="default"/>
      </w:rPr>
    </w:lvl>
    <w:lvl w:ilvl="5" w:tplc="90D8509E" w:tentative="1">
      <w:start w:val="1"/>
      <w:numFmt w:val="bullet"/>
      <w:lvlText w:val=""/>
      <w:lvlJc w:val="left"/>
      <w:pPr>
        <w:tabs>
          <w:tab w:val="num" w:pos="4680"/>
        </w:tabs>
        <w:ind w:left="4680" w:hanging="360"/>
      </w:pPr>
      <w:rPr>
        <w:rFonts w:ascii="Wingdings" w:hAnsi="Wingdings" w:hint="default"/>
      </w:rPr>
    </w:lvl>
    <w:lvl w:ilvl="6" w:tplc="2F2E7AEA" w:tentative="1">
      <w:start w:val="1"/>
      <w:numFmt w:val="bullet"/>
      <w:lvlText w:val=""/>
      <w:lvlJc w:val="left"/>
      <w:pPr>
        <w:tabs>
          <w:tab w:val="num" w:pos="5400"/>
        </w:tabs>
        <w:ind w:left="5400" w:hanging="360"/>
      </w:pPr>
      <w:rPr>
        <w:rFonts w:ascii="Symbol" w:hAnsi="Symbol" w:hint="default"/>
      </w:rPr>
    </w:lvl>
    <w:lvl w:ilvl="7" w:tplc="DC3ECCE2" w:tentative="1">
      <w:start w:val="1"/>
      <w:numFmt w:val="bullet"/>
      <w:lvlText w:val="o"/>
      <w:lvlJc w:val="left"/>
      <w:pPr>
        <w:tabs>
          <w:tab w:val="num" w:pos="6120"/>
        </w:tabs>
        <w:ind w:left="6120" w:hanging="360"/>
      </w:pPr>
      <w:rPr>
        <w:rFonts w:ascii="Courier New" w:hAnsi="Courier New" w:cs="Courier New" w:hint="default"/>
      </w:rPr>
    </w:lvl>
    <w:lvl w:ilvl="8" w:tplc="AA88D602"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40C3C1D"/>
    <w:multiLevelType w:val="hybridMultilevel"/>
    <w:tmpl w:val="DD50E8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7"/>
  </w:num>
  <w:num w:numId="2">
    <w:abstractNumId w:val="6"/>
  </w:num>
  <w:num w:numId="3">
    <w:abstractNumId w:val="11"/>
  </w:num>
  <w:num w:numId="4">
    <w:abstractNumId w:val="19"/>
  </w:num>
  <w:num w:numId="5">
    <w:abstractNumId w:val="9"/>
  </w:num>
  <w:num w:numId="6">
    <w:abstractNumId w:val="7"/>
  </w:num>
  <w:num w:numId="7">
    <w:abstractNumId w:val="29"/>
  </w:num>
  <w:num w:numId="8">
    <w:abstractNumId w:val="27"/>
  </w:num>
  <w:num w:numId="9">
    <w:abstractNumId w:val="4"/>
  </w:num>
  <w:num w:numId="10">
    <w:abstractNumId w:val="4"/>
  </w:num>
  <w:num w:numId="11">
    <w:abstractNumId w:val="2"/>
  </w:num>
  <w:num w:numId="12">
    <w:abstractNumId w:val="25"/>
  </w:num>
  <w:num w:numId="13">
    <w:abstractNumId w:val="12"/>
  </w:num>
  <w:num w:numId="14">
    <w:abstractNumId w:val="28"/>
  </w:num>
  <w:num w:numId="15">
    <w:abstractNumId w:val="3"/>
  </w:num>
  <w:num w:numId="16">
    <w:abstractNumId w:val="14"/>
  </w:num>
  <w:num w:numId="17">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
  </w:num>
  <w:num w:numId="19">
    <w:abstractNumId w:val="23"/>
  </w:num>
  <w:num w:numId="20">
    <w:abstractNumId w:val="32"/>
  </w:num>
  <w:num w:numId="21">
    <w:abstractNumId w:val="16"/>
  </w:num>
  <w:num w:numId="22">
    <w:abstractNumId w:val="20"/>
  </w:num>
  <w:num w:numId="23">
    <w:abstractNumId w:val="30"/>
  </w:num>
  <w:num w:numId="24">
    <w:abstractNumId w:val="22"/>
  </w:num>
  <w:num w:numId="25">
    <w:abstractNumId w:val="15"/>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5"/>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5"/>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3"/>
  </w:num>
  <w:num w:numId="30">
    <w:abstractNumId w:val="15"/>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5"/>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8"/>
  </w:num>
  <w:num w:numId="33">
    <w:abstractNumId w:val="15"/>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5"/>
  </w:num>
  <w:num w:numId="37">
    <w:abstractNumId w:val="8"/>
  </w:num>
  <w:num w:numId="38">
    <w:abstractNumId w:val="0"/>
  </w:num>
  <w:num w:numId="39">
    <w:abstractNumId w:val="21"/>
  </w:num>
  <w:num w:numId="40">
    <w:abstractNumId w:val="31"/>
  </w:num>
  <w:num w:numId="41">
    <w:abstractNumId w:val="10"/>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otrč Ondřej">
    <w15:presenceInfo w15:providerId="AD" w15:userId="S-1-5-21-1516916145-3332080500-352412931-30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1088A"/>
    <w:rsid w:val="00010ADE"/>
    <w:rsid w:val="00013431"/>
    <w:rsid w:val="00015C57"/>
    <w:rsid w:val="000173A9"/>
    <w:rsid w:val="00027476"/>
    <w:rsid w:val="000305B2"/>
    <w:rsid w:val="00037AA8"/>
    <w:rsid w:val="00043DF0"/>
    <w:rsid w:val="0004448C"/>
    <w:rsid w:val="000454DC"/>
    <w:rsid w:val="000525B3"/>
    <w:rsid w:val="0006458B"/>
    <w:rsid w:val="00066D16"/>
    <w:rsid w:val="00071310"/>
    <w:rsid w:val="000817D9"/>
    <w:rsid w:val="00087478"/>
    <w:rsid w:val="00092B9A"/>
    <w:rsid w:val="000A44DD"/>
    <w:rsid w:val="000A7405"/>
    <w:rsid w:val="000B37A4"/>
    <w:rsid w:val="000B3B5C"/>
    <w:rsid w:val="000B5200"/>
    <w:rsid w:val="000B6591"/>
    <w:rsid w:val="000C6C97"/>
    <w:rsid w:val="000D2884"/>
    <w:rsid w:val="000D28AB"/>
    <w:rsid w:val="000D3CA7"/>
    <w:rsid w:val="000E259A"/>
    <w:rsid w:val="000E46B9"/>
    <w:rsid w:val="000F1B79"/>
    <w:rsid w:val="000F5809"/>
    <w:rsid w:val="00100883"/>
    <w:rsid w:val="00105F70"/>
    <w:rsid w:val="00106A74"/>
    <w:rsid w:val="00107439"/>
    <w:rsid w:val="00145EBA"/>
    <w:rsid w:val="001471B1"/>
    <w:rsid w:val="0016454B"/>
    <w:rsid w:val="001652C1"/>
    <w:rsid w:val="00165B15"/>
    <w:rsid w:val="00166126"/>
    <w:rsid w:val="001679C9"/>
    <w:rsid w:val="00170802"/>
    <w:rsid w:val="00182D39"/>
    <w:rsid w:val="0018311B"/>
    <w:rsid w:val="00192B13"/>
    <w:rsid w:val="00193556"/>
    <w:rsid w:val="001B37A8"/>
    <w:rsid w:val="001B621F"/>
    <w:rsid w:val="001C2B09"/>
    <w:rsid w:val="001C2C10"/>
    <w:rsid w:val="001C316E"/>
    <w:rsid w:val="001C4A6B"/>
    <w:rsid w:val="001E0A94"/>
    <w:rsid w:val="001F15D7"/>
    <w:rsid w:val="001F475A"/>
    <w:rsid w:val="002015E7"/>
    <w:rsid w:val="00202C70"/>
    <w:rsid w:val="00204CBF"/>
    <w:rsid w:val="00212195"/>
    <w:rsid w:val="0023258C"/>
    <w:rsid w:val="00240551"/>
    <w:rsid w:val="00243F2C"/>
    <w:rsid w:val="00246DCB"/>
    <w:rsid w:val="0026172A"/>
    <w:rsid w:val="00266009"/>
    <w:rsid w:val="002706C9"/>
    <w:rsid w:val="00274011"/>
    <w:rsid w:val="002748B7"/>
    <w:rsid w:val="00295A22"/>
    <w:rsid w:val="002A4CCF"/>
    <w:rsid w:val="002B553E"/>
    <w:rsid w:val="002C6C32"/>
    <w:rsid w:val="002D03F1"/>
    <w:rsid w:val="002D4C12"/>
    <w:rsid w:val="002E2160"/>
    <w:rsid w:val="002F0971"/>
    <w:rsid w:val="002F0D46"/>
    <w:rsid w:val="002F2BF0"/>
    <w:rsid w:val="002F691A"/>
    <w:rsid w:val="00301ACB"/>
    <w:rsid w:val="0030439B"/>
    <w:rsid w:val="00304C54"/>
    <w:rsid w:val="003073CB"/>
    <w:rsid w:val="00316685"/>
    <w:rsid w:val="003176D8"/>
    <w:rsid w:val="0032045C"/>
    <w:rsid w:val="00321BCC"/>
    <w:rsid w:val="00322AAD"/>
    <w:rsid w:val="00330E46"/>
    <w:rsid w:val="00331C86"/>
    <w:rsid w:val="00335F41"/>
    <w:rsid w:val="00346E76"/>
    <w:rsid w:val="00363B6A"/>
    <w:rsid w:val="00372D0D"/>
    <w:rsid w:val="003735CB"/>
    <w:rsid w:val="00374550"/>
    <w:rsid w:val="00374638"/>
    <w:rsid w:val="00376CD7"/>
    <w:rsid w:val="00377956"/>
    <w:rsid w:val="003811C2"/>
    <w:rsid w:val="0039431B"/>
    <w:rsid w:val="003960FE"/>
    <w:rsid w:val="00396EC9"/>
    <w:rsid w:val="003A1915"/>
    <w:rsid w:val="003A1E25"/>
    <w:rsid w:val="003A4633"/>
    <w:rsid w:val="003C0573"/>
    <w:rsid w:val="003C2711"/>
    <w:rsid w:val="003C5F49"/>
    <w:rsid w:val="003E3489"/>
    <w:rsid w:val="003E75E7"/>
    <w:rsid w:val="003F0A33"/>
    <w:rsid w:val="004004EC"/>
    <w:rsid w:val="00402DC4"/>
    <w:rsid w:val="0041411A"/>
    <w:rsid w:val="00420BB5"/>
    <w:rsid w:val="00421F3D"/>
    <w:rsid w:val="00427653"/>
    <w:rsid w:val="004307C7"/>
    <w:rsid w:val="004351F1"/>
    <w:rsid w:val="004374A1"/>
    <w:rsid w:val="00451B2D"/>
    <w:rsid w:val="0045245F"/>
    <w:rsid w:val="00452B29"/>
    <w:rsid w:val="00465783"/>
    <w:rsid w:val="00470A4E"/>
    <w:rsid w:val="004765CF"/>
    <w:rsid w:val="00485B5D"/>
    <w:rsid w:val="004A383D"/>
    <w:rsid w:val="004B34BA"/>
    <w:rsid w:val="004B5826"/>
    <w:rsid w:val="004B6A02"/>
    <w:rsid w:val="004C02AA"/>
    <w:rsid w:val="004C0632"/>
    <w:rsid w:val="004C0FE9"/>
    <w:rsid w:val="004C3C3B"/>
    <w:rsid w:val="004C40C4"/>
    <w:rsid w:val="004C7A0B"/>
    <w:rsid w:val="004F0A1C"/>
    <w:rsid w:val="00503B1F"/>
    <w:rsid w:val="00507768"/>
    <w:rsid w:val="00513E43"/>
    <w:rsid w:val="00517A95"/>
    <w:rsid w:val="00522483"/>
    <w:rsid w:val="005264A9"/>
    <w:rsid w:val="00531AB5"/>
    <w:rsid w:val="00533961"/>
    <w:rsid w:val="00536AFA"/>
    <w:rsid w:val="00540F2C"/>
    <w:rsid w:val="00545CDB"/>
    <w:rsid w:val="00546A76"/>
    <w:rsid w:val="0055737F"/>
    <w:rsid w:val="00557B5B"/>
    <w:rsid w:val="00561C05"/>
    <w:rsid w:val="00575FA8"/>
    <w:rsid w:val="005A1334"/>
    <w:rsid w:val="005A384C"/>
    <w:rsid w:val="005A7C11"/>
    <w:rsid w:val="005B12EC"/>
    <w:rsid w:val="005B373E"/>
    <w:rsid w:val="005C19FC"/>
    <w:rsid w:val="005C6706"/>
    <w:rsid w:val="005C7732"/>
    <w:rsid w:val="005D4C3A"/>
    <w:rsid w:val="005D59C5"/>
    <w:rsid w:val="005E5533"/>
    <w:rsid w:val="005E67B4"/>
    <w:rsid w:val="005F379F"/>
    <w:rsid w:val="005F625D"/>
    <w:rsid w:val="00603C42"/>
    <w:rsid w:val="00605AD7"/>
    <w:rsid w:val="00606C9E"/>
    <w:rsid w:val="00622E04"/>
    <w:rsid w:val="006309A2"/>
    <w:rsid w:val="006311D4"/>
    <w:rsid w:val="006407CD"/>
    <w:rsid w:val="00643791"/>
    <w:rsid w:val="0065041B"/>
    <w:rsid w:val="00670762"/>
    <w:rsid w:val="006736E0"/>
    <w:rsid w:val="00680C24"/>
    <w:rsid w:val="00681E96"/>
    <w:rsid w:val="00682904"/>
    <w:rsid w:val="006967AF"/>
    <w:rsid w:val="006A2D5B"/>
    <w:rsid w:val="006A30B6"/>
    <w:rsid w:val="006A425C"/>
    <w:rsid w:val="006C306A"/>
    <w:rsid w:val="006C7CC4"/>
    <w:rsid w:val="006D0812"/>
    <w:rsid w:val="006D4E7D"/>
    <w:rsid w:val="006D648C"/>
    <w:rsid w:val="006E14A6"/>
    <w:rsid w:val="006E30C3"/>
    <w:rsid w:val="006E75D2"/>
    <w:rsid w:val="006F2373"/>
    <w:rsid w:val="006F2664"/>
    <w:rsid w:val="006F3D05"/>
    <w:rsid w:val="0070102C"/>
    <w:rsid w:val="00704F7D"/>
    <w:rsid w:val="00716BE1"/>
    <w:rsid w:val="007220A3"/>
    <w:rsid w:val="007236C0"/>
    <w:rsid w:val="007252AD"/>
    <w:rsid w:val="00727BE2"/>
    <w:rsid w:val="007305AC"/>
    <w:rsid w:val="00731E1C"/>
    <w:rsid w:val="007417F7"/>
    <w:rsid w:val="007445B7"/>
    <w:rsid w:val="00747635"/>
    <w:rsid w:val="007634DE"/>
    <w:rsid w:val="00771C75"/>
    <w:rsid w:val="00777305"/>
    <w:rsid w:val="00787D5C"/>
    <w:rsid w:val="0079034E"/>
    <w:rsid w:val="007905AF"/>
    <w:rsid w:val="007905DD"/>
    <w:rsid w:val="007A3152"/>
    <w:rsid w:val="007A6939"/>
    <w:rsid w:val="007B4DB4"/>
    <w:rsid w:val="007C1E7F"/>
    <w:rsid w:val="007C5A0C"/>
    <w:rsid w:val="007D5CDF"/>
    <w:rsid w:val="007D65C7"/>
    <w:rsid w:val="007E5465"/>
    <w:rsid w:val="007F11B3"/>
    <w:rsid w:val="007F7A88"/>
    <w:rsid w:val="0080004F"/>
    <w:rsid w:val="00804FF7"/>
    <w:rsid w:val="00812173"/>
    <w:rsid w:val="00813314"/>
    <w:rsid w:val="00837432"/>
    <w:rsid w:val="008519AB"/>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93B5D"/>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1A9E"/>
    <w:rsid w:val="0091775D"/>
    <w:rsid w:val="00922C57"/>
    <w:rsid w:val="00924A31"/>
    <w:rsid w:val="009402BC"/>
    <w:rsid w:val="009403C9"/>
    <w:rsid w:val="00947F4C"/>
    <w:rsid w:val="00951CC1"/>
    <w:rsid w:val="0095266E"/>
    <w:rsid w:val="009705FA"/>
    <w:rsid w:val="0097375A"/>
    <w:rsid w:val="00974D57"/>
    <w:rsid w:val="00977112"/>
    <w:rsid w:val="009918E8"/>
    <w:rsid w:val="009A093A"/>
    <w:rsid w:val="009A1AF3"/>
    <w:rsid w:val="009A2A7B"/>
    <w:rsid w:val="009A6791"/>
    <w:rsid w:val="009B6E96"/>
    <w:rsid w:val="009B71B9"/>
    <w:rsid w:val="009C5B0E"/>
    <w:rsid w:val="009D2E73"/>
    <w:rsid w:val="009D40D1"/>
    <w:rsid w:val="009D43AD"/>
    <w:rsid w:val="009E0266"/>
    <w:rsid w:val="009F31DD"/>
    <w:rsid w:val="009F4674"/>
    <w:rsid w:val="009F63FA"/>
    <w:rsid w:val="009F6969"/>
    <w:rsid w:val="009F7CCA"/>
    <w:rsid w:val="00A062A6"/>
    <w:rsid w:val="00A11BC0"/>
    <w:rsid w:val="00A1527D"/>
    <w:rsid w:val="00A160B5"/>
    <w:rsid w:val="00A20089"/>
    <w:rsid w:val="00A27AB0"/>
    <w:rsid w:val="00A334CB"/>
    <w:rsid w:val="00A3463A"/>
    <w:rsid w:val="00A35CE0"/>
    <w:rsid w:val="00A36286"/>
    <w:rsid w:val="00A37442"/>
    <w:rsid w:val="00A41BEC"/>
    <w:rsid w:val="00A41EDF"/>
    <w:rsid w:val="00A43297"/>
    <w:rsid w:val="00A53EE0"/>
    <w:rsid w:val="00A57352"/>
    <w:rsid w:val="00A63E04"/>
    <w:rsid w:val="00A66172"/>
    <w:rsid w:val="00A74492"/>
    <w:rsid w:val="00A820DE"/>
    <w:rsid w:val="00A8412E"/>
    <w:rsid w:val="00A93C16"/>
    <w:rsid w:val="00AA75AF"/>
    <w:rsid w:val="00AB1E80"/>
    <w:rsid w:val="00AB345B"/>
    <w:rsid w:val="00AB5003"/>
    <w:rsid w:val="00AB5D02"/>
    <w:rsid w:val="00AD2B24"/>
    <w:rsid w:val="00AD3095"/>
    <w:rsid w:val="00AE00C0"/>
    <w:rsid w:val="00AE0987"/>
    <w:rsid w:val="00AE4715"/>
    <w:rsid w:val="00AE5C7C"/>
    <w:rsid w:val="00AF12E0"/>
    <w:rsid w:val="00AF6E44"/>
    <w:rsid w:val="00B00B4C"/>
    <w:rsid w:val="00B04A01"/>
    <w:rsid w:val="00B101D7"/>
    <w:rsid w:val="00B13943"/>
    <w:rsid w:val="00B16E24"/>
    <w:rsid w:val="00B2112B"/>
    <w:rsid w:val="00B25F23"/>
    <w:rsid w:val="00B3376A"/>
    <w:rsid w:val="00B36031"/>
    <w:rsid w:val="00B36491"/>
    <w:rsid w:val="00B372AE"/>
    <w:rsid w:val="00B54E8D"/>
    <w:rsid w:val="00B5596D"/>
    <w:rsid w:val="00B55CD9"/>
    <w:rsid w:val="00B62703"/>
    <w:rsid w:val="00B6387D"/>
    <w:rsid w:val="00B67C45"/>
    <w:rsid w:val="00B67CAE"/>
    <w:rsid w:val="00B826E5"/>
    <w:rsid w:val="00B8342C"/>
    <w:rsid w:val="00B87052"/>
    <w:rsid w:val="00B91EB3"/>
    <w:rsid w:val="00BA16BB"/>
    <w:rsid w:val="00BA4F7F"/>
    <w:rsid w:val="00BB3EA9"/>
    <w:rsid w:val="00BB745F"/>
    <w:rsid w:val="00BC564B"/>
    <w:rsid w:val="00BD0F9B"/>
    <w:rsid w:val="00BD53CD"/>
    <w:rsid w:val="00BE6222"/>
    <w:rsid w:val="00BF1450"/>
    <w:rsid w:val="00C02F22"/>
    <w:rsid w:val="00C03A46"/>
    <w:rsid w:val="00C0494E"/>
    <w:rsid w:val="00C05CB9"/>
    <w:rsid w:val="00C11D8C"/>
    <w:rsid w:val="00C27B90"/>
    <w:rsid w:val="00C36ECC"/>
    <w:rsid w:val="00C42714"/>
    <w:rsid w:val="00C52D52"/>
    <w:rsid w:val="00C542A6"/>
    <w:rsid w:val="00C5563F"/>
    <w:rsid w:val="00C61062"/>
    <w:rsid w:val="00C670F0"/>
    <w:rsid w:val="00C73AFB"/>
    <w:rsid w:val="00C74B6B"/>
    <w:rsid w:val="00C7676F"/>
    <w:rsid w:val="00C87878"/>
    <w:rsid w:val="00C905E5"/>
    <w:rsid w:val="00C93817"/>
    <w:rsid w:val="00C9493F"/>
    <w:rsid w:val="00C94987"/>
    <w:rsid w:val="00C97C13"/>
    <w:rsid w:val="00CB12DA"/>
    <w:rsid w:val="00CB230E"/>
    <w:rsid w:val="00CC0F03"/>
    <w:rsid w:val="00CC5D3A"/>
    <w:rsid w:val="00CD17E8"/>
    <w:rsid w:val="00CD2F41"/>
    <w:rsid w:val="00CE0A08"/>
    <w:rsid w:val="00CE2DE6"/>
    <w:rsid w:val="00D11806"/>
    <w:rsid w:val="00D136A8"/>
    <w:rsid w:val="00D14011"/>
    <w:rsid w:val="00D14143"/>
    <w:rsid w:val="00D207E3"/>
    <w:rsid w:val="00D30BFB"/>
    <w:rsid w:val="00D3769A"/>
    <w:rsid w:val="00D42A7F"/>
    <w:rsid w:val="00D43A77"/>
    <w:rsid w:val="00D50ADA"/>
    <w:rsid w:val="00D569E2"/>
    <w:rsid w:val="00D64F9A"/>
    <w:rsid w:val="00D6512D"/>
    <w:rsid w:val="00D66C2E"/>
    <w:rsid w:val="00D70342"/>
    <w:rsid w:val="00D77D03"/>
    <w:rsid w:val="00D93EF4"/>
    <w:rsid w:val="00DA3832"/>
    <w:rsid w:val="00DB2CC5"/>
    <w:rsid w:val="00DB5E8D"/>
    <w:rsid w:val="00DC2CF2"/>
    <w:rsid w:val="00DD42A0"/>
    <w:rsid w:val="00DE000D"/>
    <w:rsid w:val="00E07F55"/>
    <w:rsid w:val="00E106D2"/>
    <w:rsid w:val="00E152DE"/>
    <w:rsid w:val="00E17BAD"/>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316C"/>
    <w:rsid w:val="00EA4E34"/>
    <w:rsid w:val="00EB277B"/>
    <w:rsid w:val="00EB72F8"/>
    <w:rsid w:val="00EC3137"/>
    <w:rsid w:val="00ED1CB6"/>
    <w:rsid w:val="00ED72B2"/>
    <w:rsid w:val="00ED74B9"/>
    <w:rsid w:val="00EE586A"/>
    <w:rsid w:val="00EE76E0"/>
    <w:rsid w:val="00EF1E86"/>
    <w:rsid w:val="00F03B99"/>
    <w:rsid w:val="00F04994"/>
    <w:rsid w:val="00F144D3"/>
    <w:rsid w:val="00F16577"/>
    <w:rsid w:val="00F24089"/>
    <w:rsid w:val="00F3269F"/>
    <w:rsid w:val="00F36299"/>
    <w:rsid w:val="00F36FC8"/>
    <w:rsid w:val="00F40F01"/>
    <w:rsid w:val="00F544E0"/>
    <w:rsid w:val="00F6014B"/>
    <w:rsid w:val="00F6173B"/>
    <w:rsid w:val="00F62186"/>
    <w:rsid w:val="00F6343C"/>
    <w:rsid w:val="00F64209"/>
    <w:rsid w:val="00F649EE"/>
    <w:rsid w:val="00F83D6E"/>
    <w:rsid w:val="00F94597"/>
    <w:rsid w:val="00F95548"/>
    <w:rsid w:val="00FB6736"/>
    <w:rsid w:val="00FB7C4F"/>
    <w:rsid w:val="00FD0BC6"/>
    <w:rsid w:val="00FE2E96"/>
    <w:rsid w:val="00FE3167"/>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12A92"/>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unhideWhenUsed/>
    <w:rsid w:val="008F1852"/>
  </w:style>
  <w:style w:type="character" w:customStyle="1" w:styleId="ProsttextChar">
    <w:name w:val="Prostý text Char"/>
    <w:aliases w:val="Plain Text (Czech Radio) Char"/>
    <w:basedOn w:val="Standardnpsmoodstavce"/>
    <w:link w:val="Prosttext"/>
    <w:uiPriority w:val="99"/>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42580">
      <w:bodyDiv w:val="1"/>
      <w:marLeft w:val="0"/>
      <w:marRight w:val="0"/>
      <w:marTop w:val="0"/>
      <w:marBottom w:val="0"/>
      <w:divBdr>
        <w:top w:val="none" w:sz="0" w:space="0" w:color="auto"/>
        <w:left w:val="none" w:sz="0" w:space="0" w:color="auto"/>
        <w:bottom w:val="none" w:sz="0" w:space="0" w:color="auto"/>
        <w:right w:val="none" w:sz="0" w:space="0" w:color="auto"/>
      </w:divBdr>
    </w:div>
    <w:div w:id="1510094448">
      <w:bodyDiv w:val="1"/>
      <w:marLeft w:val="0"/>
      <w:marRight w:val="0"/>
      <w:marTop w:val="0"/>
      <w:marBottom w:val="0"/>
      <w:divBdr>
        <w:top w:val="none" w:sz="0" w:space="0" w:color="auto"/>
        <w:left w:val="none" w:sz="0" w:space="0" w:color="auto"/>
        <w:bottom w:val="none" w:sz="0" w:space="0" w:color="auto"/>
        <w:right w:val="none" w:sz="0" w:space="0" w:color="auto"/>
      </w:divBdr>
    </w:div>
    <w:div w:id="1604458702">
      <w:bodyDiv w:val="1"/>
      <w:marLeft w:val="0"/>
      <w:marRight w:val="0"/>
      <w:marTop w:val="0"/>
      <w:marBottom w:val="0"/>
      <w:divBdr>
        <w:top w:val="none" w:sz="0" w:space="0" w:color="auto"/>
        <w:left w:val="none" w:sz="0" w:space="0" w:color="auto"/>
        <w:bottom w:val="none" w:sz="0" w:space="0" w:color="auto"/>
        <w:right w:val="none" w:sz="0" w:space="0" w:color="auto"/>
      </w:divBdr>
    </w:div>
    <w:div w:id="175770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9E5FCD0-66BB-4098-8090-98A0A760A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2121</Words>
  <Characters>12520</Characters>
  <Application>Microsoft Office Word</Application>
  <DocSecurity>0</DocSecurity>
  <Lines>104</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Kramář Jiří</cp:lastModifiedBy>
  <cp:revision>18</cp:revision>
  <dcterms:created xsi:type="dcterms:W3CDTF">2025-09-25T11:33:00Z</dcterms:created>
  <dcterms:modified xsi:type="dcterms:W3CDTF">2025-11-19T12:25:00Z</dcterms:modified>
</cp:coreProperties>
</file>